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0D66" w:rsidRPr="0048570D" w:rsidRDefault="00467759" w:rsidP="00946323">
      <w:pPr>
        <w:pStyle w:val="THECOUNCIL"/>
        <w:jc w:val="center"/>
      </w:pPr>
      <w:r w:rsidRPr="00467759">
        <w:rPr>
          <w:noProof/>
          <w:lang w:val="en-AU" w:eastAsia="en-AU"/>
        </w:rPr>
        <w:pict>
          <v:group id="_x0000_s1026" style="position:absolute;left:0;text-align:left;margin-left:0;margin-top:3.6pt;width:428.6pt;height:692.2pt;z-index:1" coordorigin="1800,1330" coordsize="8572,13844">
            <v:shapetype id="_x0000_t202" coordsize="21600,21600" o:spt="202" path="m,l,21600r21600,l21600,xe">
              <v:stroke joinstyle="miter"/>
              <v:path gradientshapeok="t" o:connecttype="rect"/>
            </v:shapetype>
            <v:shape id="_x0000_s1027" type="#_x0000_t202" style="position:absolute;left:3480;top:2040;width:5760;height:5837" filled="f" fillcolor="#0c9" stroked="f">
              <v:textbox style="mso-next-textbox:#_x0000_s1027">
                <w:txbxContent>
                  <w:p w:rsidR="00AB0D66" w:rsidRPr="00FA2FE2" w:rsidRDefault="00AB0D66" w:rsidP="00ED6F52">
                    <w:pPr>
                      <w:autoSpaceDE w:val="0"/>
                      <w:autoSpaceDN w:val="0"/>
                      <w:adjustRightInd w:val="0"/>
                      <w:jc w:val="center"/>
                      <w:rPr>
                        <w:rFonts w:cs="Arial"/>
                        <w:b/>
                        <w:bCs/>
                        <w:color w:val="000000"/>
                        <w:sz w:val="36"/>
                        <w:szCs w:val="36"/>
                      </w:rPr>
                    </w:pPr>
                    <w:r w:rsidRPr="00E37141">
                      <w:rPr>
                        <w:b/>
                        <w:bCs/>
                        <w:color w:val="000000"/>
                        <w:sz w:val="36"/>
                        <w:szCs w:val="36"/>
                      </w:rPr>
                      <w:t xml:space="preserve">IALA </w:t>
                    </w:r>
                    <w:r w:rsidRPr="00E37141">
                      <w:rPr>
                        <w:rFonts w:cs="Arial"/>
                        <w:b/>
                        <w:bCs/>
                        <w:color w:val="000000"/>
                        <w:sz w:val="36"/>
                        <w:szCs w:val="36"/>
                      </w:rPr>
                      <w:t>R</w:t>
                    </w:r>
                    <w:r w:rsidRPr="00FA2FE2">
                      <w:rPr>
                        <w:rFonts w:cs="Arial"/>
                        <w:b/>
                        <w:bCs/>
                        <w:color w:val="000000"/>
                        <w:sz w:val="36"/>
                        <w:szCs w:val="36"/>
                      </w:rPr>
                      <w:t>ecommendation O</w:t>
                    </w:r>
                    <w:r>
                      <w:rPr>
                        <w:rFonts w:cs="Arial"/>
                        <w:b/>
                        <w:bCs/>
                        <w:color w:val="000000"/>
                        <w:sz w:val="36"/>
                        <w:szCs w:val="36"/>
                      </w:rPr>
                      <w:t xml:space="preserve"> </w:t>
                    </w:r>
                    <w:r w:rsidRPr="00FA2FE2">
                      <w:rPr>
                        <w:rFonts w:cs="Arial"/>
                        <w:b/>
                        <w:bCs/>
                        <w:color w:val="000000"/>
                        <w:sz w:val="36"/>
                        <w:szCs w:val="36"/>
                      </w:rPr>
                      <w:t>-</w:t>
                    </w:r>
                    <w:r>
                      <w:rPr>
                        <w:rFonts w:cs="Arial"/>
                        <w:b/>
                        <w:bCs/>
                        <w:color w:val="000000"/>
                        <w:sz w:val="36"/>
                        <w:szCs w:val="36"/>
                      </w:rPr>
                      <w:t xml:space="preserve"> </w:t>
                    </w:r>
                    <w:r w:rsidR="006328BA">
                      <w:rPr>
                        <w:rFonts w:cs="Arial"/>
                        <w:b/>
                        <w:bCs/>
                        <w:color w:val="000000"/>
                        <w:sz w:val="36"/>
                        <w:szCs w:val="36"/>
                      </w:rPr>
                      <w:t>143</w:t>
                    </w:r>
                  </w:p>
                  <w:p w:rsidR="00AB0D66" w:rsidRPr="00FA2FE2" w:rsidRDefault="00AB0D66" w:rsidP="00460028">
                    <w:pPr>
                      <w:autoSpaceDE w:val="0"/>
                      <w:autoSpaceDN w:val="0"/>
                      <w:adjustRightInd w:val="0"/>
                      <w:jc w:val="center"/>
                      <w:rPr>
                        <w:rFonts w:cs="Arial"/>
                        <w:b/>
                        <w:bCs/>
                        <w:color w:val="000000"/>
                        <w:sz w:val="36"/>
                        <w:szCs w:val="36"/>
                      </w:rPr>
                    </w:pPr>
                  </w:p>
                  <w:p w:rsidR="00AB0D66" w:rsidRDefault="00AB0D66" w:rsidP="00460028">
                    <w:pPr>
                      <w:autoSpaceDE w:val="0"/>
                      <w:autoSpaceDN w:val="0"/>
                      <w:adjustRightInd w:val="0"/>
                      <w:jc w:val="center"/>
                      <w:rPr>
                        <w:ins w:id="0" w:author="lighthouse" w:date="2012-04-26T16:07:00Z"/>
                        <w:rFonts w:cs="Arial"/>
                        <w:b/>
                        <w:bCs/>
                        <w:color w:val="000000"/>
                        <w:sz w:val="36"/>
                        <w:szCs w:val="36"/>
                        <w:lang w:eastAsia="ja-JP"/>
                      </w:rPr>
                    </w:pPr>
                    <w:r w:rsidRPr="00FA2FE2">
                      <w:rPr>
                        <w:rFonts w:cs="Arial"/>
                        <w:b/>
                        <w:bCs/>
                        <w:color w:val="000000"/>
                        <w:sz w:val="36"/>
                        <w:szCs w:val="36"/>
                      </w:rPr>
                      <w:t>On</w:t>
                    </w:r>
                  </w:p>
                  <w:p w:rsidR="00EF7D0D" w:rsidRDefault="00EF7D0D" w:rsidP="00460028">
                    <w:pPr>
                      <w:autoSpaceDE w:val="0"/>
                      <w:autoSpaceDN w:val="0"/>
                      <w:adjustRightInd w:val="0"/>
                      <w:jc w:val="center"/>
                      <w:rPr>
                        <w:ins w:id="1" w:author="lighthouse" w:date="2012-04-26T16:07:00Z"/>
                        <w:rFonts w:cs="Arial"/>
                        <w:b/>
                        <w:bCs/>
                        <w:color w:val="000000"/>
                        <w:sz w:val="36"/>
                        <w:szCs w:val="36"/>
                        <w:lang w:eastAsia="ja-JP"/>
                      </w:rPr>
                    </w:pPr>
                  </w:p>
                  <w:p w:rsidR="00EF7D0D" w:rsidRPr="00FA2FE2" w:rsidRDefault="00315F78" w:rsidP="00460028">
                    <w:pPr>
                      <w:autoSpaceDE w:val="0"/>
                      <w:autoSpaceDN w:val="0"/>
                      <w:adjustRightInd w:val="0"/>
                      <w:jc w:val="center"/>
                      <w:rPr>
                        <w:rFonts w:cs="Arial"/>
                        <w:b/>
                        <w:bCs/>
                        <w:color w:val="000000"/>
                        <w:sz w:val="36"/>
                        <w:szCs w:val="36"/>
                        <w:lang w:eastAsia="ja-JP"/>
                      </w:rPr>
                    </w:pPr>
                    <w:ins w:id="2" w:author="lighthouse" w:date="2012-04-26T16:09:00Z">
                      <w:r>
                        <w:rPr>
                          <w:rFonts w:cs="Arial" w:hint="eastAsia"/>
                          <w:b/>
                          <w:bCs/>
                          <w:color w:val="000000"/>
                          <w:sz w:val="36"/>
                          <w:szCs w:val="36"/>
                          <w:lang w:eastAsia="ja-JP"/>
                        </w:rPr>
                        <w:t>t</w:t>
                      </w:r>
                    </w:ins>
                    <w:ins w:id="3" w:author="lighthouse" w:date="2012-04-26T16:08:00Z">
                      <w:r w:rsidR="00EF7D0D">
                        <w:rPr>
                          <w:rFonts w:cs="Arial" w:hint="eastAsia"/>
                          <w:b/>
                          <w:bCs/>
                          <w:color w:val="000000"/>
                          <w:sz w:val="36"/>
                          <w:szCs w:val="36"/>
                          <w:lang w:eastAsia="ja-JP"/>
                        </w:rPr>
                        <w:t>he Provision of</w:t>
                      </w:r>
                    </w:ins>
                  </w:p>
                  <w:p w:rsidR="00AB0D66" w:rsidRPr="00FA2FE2" w:rsidRDefault="00AB0D66" w:rsidP="00460028">
                    <w:pPr>
                      <w:autoSpaceDE w:val="0"/>
                      <w:autoSpaceDN w:val="0"/>
                      <w:adjustRightInd w:val="0"/>
                      <w:jc w:val="center"/>
                      <w:rPr>
                        <w:rFonts w:cs="Arial"/>
                        <w:b/>
                        <w:bCs/>
                        <w:color w:val="000000"/>
                        <w:sz w:val="36"/>
                        <w:szCs w:val="36"/>
                      </w:rPr>
                    </w:pPr>
                  </w:p>
                  <w:p w:rsidR="00AB0D66" w:rsidRPr="00FA2FE2" w:rsidRDefault="00AB0D66" w:rsidP="00460028">
                    <w:pPr>
                      <w:autoSpaceDE w:val="0"/>
                      <w:autoSpaceDN w:val="0"/>
                      <w:adjustRightInd w:val="0"/>
                      <w:jc w:val="center"/>
                      <w:rPr>
                        <w:rFonts w:cs="Arial"/>
                        <w:b/>
                        <w:bCs/>
                        <w:color w:val="000000"/>
                        <w:sz w:val="36"/>
                        <w:szCs w:val="36"/>
                      </w:rPr>
                    </w:pPr>
                    <w:r w:rsidRPr="00FA2FE2">
                      <w:rPr>
                        <w:rFonts w:cs="Arial"/>
                        <w:b/>
                        <w:bCs/>
                        <w:color w:val="000000"/>
                        <w:sz w:val="36"/>
                        <w:szCs w:val="36"/>
                      </w:rPr>
                      <w:t>Virtual Aids to Navigation</w:t>
                    </w:r>
                  </w:p>
                  <w:p w:rsidR="00AB0D66" w:rsidRPr="00FA2FE2" w:rsidRDefault="00AB0D66" w:rsidP="00460028">
                    <w:pPr>
                      <w:autoSpaceDE w:val="0"/>
                      <w:autoSpaceDN w:val="0"/>
                      <w:adjustRightInd w:val="0"/>
                      <w:jc w:val="center"/>
                      <w:rPr>
                        <w:rFonts w:cs="Arial"/>
                        <w:b/>
                        <w:bCs/>
                        <w:color w:val="000000"/>
                        <w:sz w:val="36"/>
                        <w:szCs w:val="36"/>
                      </w:rPr>
                    </w:pPr>
                  </w:p>
                  <w:p w:rsidR="00AB0D66" w:rsidRPr="00FA2FE2" w:rsidRDefault="00AB0D66" w:rsidP="00460028">
                    <w:pPr>
                      <w:autoSpaceDE w:val="0"/>
                      <w:autoSpaceDN w:val="0"/>
                      <w:adjustRightInd w:val="0"/>
                      <w:jc w:val="center"/>
                      <w:rPr>
                        <w:rFonts w:cs="Arial"/>
                        <w:b/>
                        <w:bCs/>
                        <w:color w:val="000000"/>
                        <w:sz w:val="36"/>
                        <w:szCs w:val="36"/>
                        <w:lang w:eastAsia="ja-JP"/>
                      </w:rPr>
                    </w:pPr>
                    <w:r w:rsidRPr="00FA2FE2">
                      <w:rPr>
                        <w:rFonts w:cs="Arial"/>
                        <w:b/>
                        <w:bCs/>
                        <w:color w:val="000000"/>
                        <w:sz w:val="36"/>
                        <w:szCs w:val="36"/>
                      </w:rPr>
                      <w:t>Edition 1</w:t>
                    </w:r>
                    <w:ins w:id="4" w:author="lighthouse" w:date="2012-04-25T21:56:00Z">
                      <w:r w:rsidR="00616588">
                        <w:rPr>
                          <w:rFonts w:cs="Arial" w:hint="eastAsia"/>
                          <w:b/>
                          <w:bCs/>
                          <w:color w:val="000000"/>
                          <w:sz w:val="36"/>
                          <w:szCs w:val="36"/>
                          <w:lang w:eastAsia="ja-JP"/>
                        </w:rPr>
                        <w:t>.?</w:t>
                      </w:r>
                    </w:ins>
                  </w:p>
                  <w:p w:rsidR="00AB0D66" w:rsidRDefault="00AB0D66" w:rsidP="00460028">
                    <w:pPr>
                      <w:autoSpaceDE w:val="0"/>
                      <w:autoSpaceDN w:val="0"/>
                      <w:adjustRightInd w:val="0"/>
                      <w:jc w:val="center"/>
                      <w:rPr>
                        <w:rFonts w:cs="Arial"/>
                        <w:b/>
                        <w:bCs/>
                        <w:color w:val="000000"/>
                        <w:sz w:val="36"/>
                        <w:szCs w:val="36"/>
                      </w:rPr>
                    </w:pPr>
                  </w:p>
                  <w:p w:rsidR="00AB0D66" w:rsidRPr="00FA2FE2" w:rsidRDefault="00AB0D66" w:rsidP="00460028">
                    <w:pPr>
                      <w:autoSpaceDE w:val="0"/>
                      <w:autoSpaceDN w:val="0"/>
                      <w:adjustRightInd w:val="0"/>
                      <w:jc w:val="center"/>
                      <w:rPr>
                        <w:rFonts w:cs="Arial"/>
                        <w:b/>
                        <w:bCs/>
                        <w:color w:val="000000"/>
                        <w:sz w:val="36"/>
                        <w:szCs w:val="36"/>
                      </w:rPr>
                    </w:pPr>
                  </w:p>
                  <w:p w:rsidR="00AB0D66" w:rsidRPr="00FA2FE2" w:rsidDel="00616588" w:rsidRDefault="006328BA" w:rsidP="00460028">
                    <w:pPr>
                      <w:autoSpaceDE w:val="0"/>
                      <w:autoSpaceDN w:val="0"/>
                      <w:adjustRightInd w:val="0"/>
                      <w:jc w:val="center"/>
                      <w:rPr>
                        <w:del w:id="5" w:author="lighthouse" w:date="2012-04-25T21:56:00Z"/>
                        <w:rFonts w:cs="Arial"/>
                        <w:b/>
                        <w:bCs/>
                        <w:color w:val="000000"/>
                        <w:sz w:val="36"/>
                        <w:szCs w:val="36"/>
                      </w:rPr>
                    </w:pPr>
                    <w:del w:id="6" w:author="lighthouse" w:date="2012-04-25T21:56:00Z">
                      <w:r w:rsidDel="00616588">
                        <w:rPr>
                          <w:rFonts w:cs="Arial"/>
                          <w:b/>
                          <w:bCs/>
                          <w:color w:val="000000"/>
                          <w:sz w:val="36"/>
                          <w:szCs w:val="36"/>
                        </w:rPr>
                        <w:delText>March</w:delText>
                      </w:r>
                      <w:r w:rsidRPr="00FA2FE2" w:rsidDel="00616588">
                        <w:rPr>
                          <w:rFonts w:cs="Arial"/>
                          <w:b/>
                          <w:bCs/>
                          <w:color w:val="000000"/>
                          <w:sz w:val="36"/>
                          <w:szCs w:val="36"/>
                        </w:rPr>
                        <w:delText xml:space="preserve"> </w:delText>
                      </w:r>
                      <w:r w:rsidR="00AB0D66" w:rsidRPr="00FA2FE2" w:rsidDel="00616588">
                        <w:rPr>
                          <w:rFonts w:cs="Arial"/>
                          <w:b/>
                          <w:bCs/>
                          <w:color w:val="000000"/>
                          <w:sz w:val="36"/>
                          <w:szCs w:val="36"/>
                        </w:rPr>
                        <w:delText>2010</w:delText>
                      </w:r>
                    </w:del>
                  </w:p>
                  <w:p w:rsidR="00AB0D66" w:rsidRDefault="00AB0D66" w:rsidP="00460028">
                    <w:pPr>
                      <w:autoSpaceDE w:val="0"/>
                      <w:autoSpaceDN w:val="0"/>
                      <w:adjustRightInd w:val="0"/>
                      <w:jc w:val="center"/>
                      <w:rPr>
                        <w:rFonts w:cs="Arial"/>
                        <w:b/>
                        <w:bCs/>
                        <w:color w:val="000000"/>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5760;top:8520;width:1415;height:1948">
              <v:imagedata r:id="rId8" o:title=""/>
            </v:shape>
            <v:group id="_x0000_s1029" style="position:absolute;left:1800;top:1330;width:960;height:13844" coordorigin="1800,1330" coordsize="960,13844">
              <v:shape id="_x0000_s1030" type="#_x0000_t202" style="position:absolute;left:-2537;top:9997;width:9634;height:720;rotation:-90" filled="f" fillcolor="#0c9" stroked="f">
                <v:textbox style="layout-flow:vertical;mso-layout-flow-alt:bottom-to-top;mso-next-textbox:#_x0000_s1030">
                  <w:txbxContent>
                    <w:p w:rsidR="00AB0D66" w:rsidRDefault="00AB0D66" w:rsidP="00460028">
                      <w:pPr>
                        <w:autoSpaceDE w:val="0"/>
                        <w:autoSpaceDN w:val="0"/>
                        <w:adjustRightInd w:val="0"/>
                        <w:rPr>
                          <w:i/>
                          <w:iCs/>
                          <w:color w:val="000000"/>
                          <w:sz w:val="48"/>
                          <w:szCs w:val="48"/>
                          <w:lang w:val="fr-FR"/>
                        </w:rPr>
                      </w:pPr>
                      <w:r>
                        <w:rPr>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v:shape id="_x0000_s1031" type="#_x0000_t202" style="position:absolute;left:-253;top:3450;width:4982;height:742;rotation:-90" filled="f" fillcolor="#0c9" stroked="f">
                <v:textbox style="layout-flow:vertical;mso-layout-flow-alt:bottom-to-top;mso-next-textbox:#_x0000_s1031">
                  <w:txbxContent>
                    <w:p w:rsidR="00AB0D66" w:rsidRDefault="00AB0D66" w:rsidP="00460028">
                      <w:pPr>
                        <w:autoSpaceDE w:val="0"/>
                        <w:autoSpaceDN w:val="0"/>
                        <w:adjustRightInd w:val="0"/>
                        <w:rPr>
                          <w:rFonts w:cs="Arial"/>
                          <w:color w:val="000000"/>
                        </w:rPr>
                      </w:pPr>
                      <w:r>
                        <w:rPr>
                          <w:b/>
                          <w:color w:val="000000"/>
                        </w:rPr>
                        <w:t>International Association of Marine Aids to Navigation and Lighthouse Authorities</w:t>
                      </w:r>
                    </w:p>
                  </w:txbxContent>
                </v:textbox>
              </v:shape>
              <v:line id="_x0000_s1032" style="position:absolute;flip:y;v-text-anchor:middle" from="2760,1506" to="2760,14800"/>
              <v:line id="_x0000_s1033" style="position:absolute;v-text-anchor:middle" from="1800,1560" to="1800,14854"/>
            </v:group>
            <v:shape id="_x0000_s1034" type="#_x0000_t202" style="position:absolute;left:3147;top:12965;width:7225;height:1392" filled="f" fillcolor="#0c9" stroked="f">
              <v:textbox style="mso-next-textbox:#_x0000_s1034">
                <w:txbxContent>
                  <w:p w:rsidR="00B45EB1" w:rsidRDefault="00AB0D66" w:rsidP="00460028">
                    <w:pPr>
                      <w:autoSpaceDE w:val="0"/>
                      <w:autoSpaceDN w:val="0"/>
                      <w:adjustRightInd w:val="0"/>
                      <w:jc w:val="center"/>
                      <w:rPr>
                        <w:ins w:id="7" w:author="Mike Hadley" w:date="2011-04-08T17:48:00Z"/>
                        <w:color w:val="000000"/>
                        <w:sz w:val="20"/>
                        <w:szCs w:val="18"/>
                      </w:rPr>
                    </w:pPr>
                    <w:del w:id="8" w:author="Mike Hadley" w:date="2011-04-08T17:47:00Z">
                      <w:r w:rsidRPr="00AA5811" w:rsidDel="00B45EB1">
                        <w:rPr>
                          <w:color w:val="000000"/>
                          <w:sz w:val="20"/>
                          <w:szCs w:val="18"/>
                        </w:rPr>
                        <w:delText xml:space="preserve">20ter </w:delText>
                      </w:r>
                    </w:del>
                    <w:ins w:id="9" w:author="Mike Hadley" w:date="2011-04-08T17:47:00Z">
                      <w:r w:rsidR="00B45EB1">
                        <w:rPr>
                          <w:color w:val="000000"/>
                          <w:sz w:val="20"/>
                          <w:szCs w:val="18"/>
                        </w:rPr>
                        <w:t>10</w:t>
                      </w:r>
                      <w:r w:rsidR="00B45EB1" w:rsidRPr="00AA5811">
                        <w:rPr>
                          <w:color w:val="000000"/>
                          <w:sz w:val="20"/>
                          <w:szCs w:val="18"/>
                        </w:rPr>
                        <w:t xml:space="preserve"> </w:t>
                      </w:r>
                    </w:ins>
                    <w:r w:rsidRPr="00AA5811">
                      <w:rPr>
                        <w:color w:val="000000"/>
                        <w:sz w:val="20"/>
                        <w:szCs w:val="18"/>
                      </w:rPr>
                      <w:t xml:space="preserve">rue </w:t>
                    </w:r>
                    <w:del w:id="10" w:author="Mike Hadley" w:date="2011-04-08T17:48:00Z">
                      <w:r w:rsidRPr="00AA5811" w:rsidDel="00B45EB1">
                        <w:rPr>
                          <w:color w:val="000000"/>
                          <w:sz w:val="20"/>
                          <w:szCs w:val="18"/>
                        </w:rPr>
                        <w:delText>Schnapper</w:delText>
                      </w:r>
                    </w:del>
                    <w:ins w:id="11" w:author="Mike Hadley" w:date="2011-04-08T17:48:00Z">
                      <w:r w:rsidR="00B45EB1">
                        <w:rPr>
                          <w:color w:val="000000"/>
                          <w:sz w:val="20"/>
                          <w:szCs w:val="18"/>
                        </w:rPr>
                        <w:t>des Gaudines</w:t>
                      </w:r>
                    </w:ins>
                    <w:del w:id="12" w:author="Mike Hadley" w:date="2011-04-08T17:48:00Z">
                      <w:r w:rsidRPr="00AA5811" w:rsidDel="00B45EB1">
                        <w:rPr>
                          <w:color w:val="000000"/>
                          <w:sz w:val="20"/>
                          <w:szCs w:val="18"/>
                        </w:rPr>
                        <w:delText>,</w:delText>
                      </w:r>
                    </w:del>
                  </w:p>
                  <w:p w:rsidR="00AB0D66" w:rsidRPr="00AA5811" w:rsidDel="00B45EB1" w:rsidRDefault="00AB0D66" w:rsidP="00460028">
                    <w:pPr>
                      <w:autoSpaceDE w:val="0"/>
                      <w:autoSpaceDN w:val="0"/>
                      <w:adjustRightInd w:val="0"/>
                      <w:jc w:val="center"/>
                      <w:rPr>
                        <w:del w:id="13" w:author="Mike Hadley" w:date="2011-04-08T17:48:00Z"/>
                        <w:rFonts w:cs="Arial"/>
                        <w:color w:val="000000"/>
                        <w:sz w:val="20"/>
                        <w:szCs w:val="18"/>
                      </w:rPr>
                    </w:pPr>
                    <w:del w:id="14" w:author="Mike Hadley" w:date="2011-04-08T17:48:00Z">
                      <w:r w:rsidRPr="00AA5811" w:rsidDel="00B45EB1">
                        <w:rPr>
                          <w:color w:val="000000"/>
                          <w:sz w:val="20"/>
                          <w:szCs w:val="18"/>
                        </w:rPr>
                        <w:delText xml:space="preserve"> </w:delText>
                      </w:r>
                    </w:del>
                    <w:r w:rsidRPr="00AA5811">
                      <w:rPr>
                        <w:color w:val="000000"/>
                        <w:sz w:val="20"/>
                        <w:szCs w:val="18"/>
                      </w:rPr>
                      <w:t>78100</w:t>
                    </w:r>
                    <w:ins w:id="15" w:author="Mike Hadley" w:date="2011-04-08T17:48:00Z">
                      <w:r w:rsidR="00B45EB1">
                        <w:rPr>
                          <w:bCs/>
                          <w:color w:val="000000"/>
                          <w:sz w:val="20"/>
                          <w:szCs w:val="18"/>
                        </w:rPr>
                        <w:t xml:space="preserve"> </w:t>
                      </w:r>
                    </w:ins>
                  </w:p>
                  <w:p w:rsidR="00AB0D66" w:rsidRPr="00AA5811" w:rsidRDefault="00AB0D66" w:rsidP="00B45EB1">
                    <w:pPr>
                      <w:autoSpaceDE w:val="0"/>
                      <w:autoSpaceDN w:val="0"/>
                      <w:adjustRightInd w:val="0"/>
                      <w:jc w:val="center"/>
                      <w:rPr>
                        <w:rFonts w:cs="Arial"/>
                        <w:color w:val="000000"/>
                        <w:sz w:val="20"/>
                        <w:szCs w:val="18"/>
                      </w:rPr>
                    </w:pPr>
                    <w:r w:rsidRPr="00AA5811">
                      <w:rPr>
                        <w:bCs/>
                        <w:color w:val="000000"/>
                        <w:sz w:val="20"/>
                        <w:szCs w:val="18"/>
                      </w:rPr>
                      <w:t>Saint Germain en Laye, France</w:t>
                    </w:r>
                  </w:p>
                  <w:p w:rsidR="00AB0D66" w:rsidRPr="00AA5811" w:rsidRDefault="00AB0D66" w:rsidP="00460028">
                    <w:pPr>
                      <w:autoSpaceDE w:val="0"/>
                      <w:autoSpaceDN w:val="0"/>
                      <w:adjustRightInd w:val="0"/>
                      <w:jc w:val="center"/>
                      <w:rPr>
                        <w:rFonts w:cs="Arial"/>
                        <w:color w:val="000000"/>
                        <w:sz w:val="20"/>
                        <w:szCs w:val="18"/>
                      </w:rPr>
                    </w:pPr>
                    <w:r w:rsidRPr="00AA5811">
                      <w:rPr>
                        <w:bCs/>
                        <w:color w:val="000000"/>
                        <w:sz w:val="20"/>
                        <w:szCs w:val="18"/>
                      </w:rPr>
                      <w:t>Telephone</w:t>
                    </w:r>
                    <w:r w:rsidRPr="00AA5811">
                      <w:rPr>
                        <w:rFonts w:cs="Arial"/>
                        <w:color w:val="000000"/>
                        <w:sz w:val="20"/>
                        <w:szCs w:val="18"/>
                      </w:rPr>
                      <w:t>: +33 1 34 51 70 01    Fax: +33 1 34 51 82 05</w:t>
                    </w:r>
                  </w:p>
                  <w:p w:rsidR="00AB0D66" w:rsidRPr="00AA5811" w:rsidRDefault="00AB0D66" w:rsidP="00070873">
                    <w:pPr>
                      <w:autoSpaceDE w:val="0"/>
                      <w:autoSpaceDN w:val="0"/>
                      <w:adjustRightInd w:val="0"/>
                      <w:jc w:val="center"/>
                      <w:rPr>
                        <w:rFonts w:cs="Arial"/>
                        <w:color w:val="000000"/>
                        <w:sz w:val="18"/>
                        <w:szCs w:val="18"/>
                      </w:rPr>
                    </w:pPr>
                    <w:r w:rsidRPr="00AA5811">
                      <w:rPr>
                        <w:rFonts w:cs="Arial"/>
                        <w:color w:val="000000"/>
                        <w:sz w:val="20"/>
                        <w:szCs w:val="18"/>
                      </w:rPr>
                      <w:t xml:space="preserve">e-mail:  </w:t>
                    </w:r>
                    <w:hyperlink r:id="rId9" w:history="1">
                      <w:r w:rsidRPr="00AA5811">
                        <w:rPr>
                          <w:rStyle w:val="af6"/>
                          <w:rFonts w:cs="Arial"/>
                          <w:sz w:val="20"/>
                          <w:szCs w:val="18"/>
                        </w:rPr>
                        <w:t>iala-aism@wanadoo.fr</w:t>
                      </w:r>
                    </w:hyperlink>
                    <w:r w:rsidRPr="00AA5811">
                      <w:rPr>
                        <w:rFonts w:cs="Arial"/>
                        <w:color w:val="000000"/>
                        <w:sz w:val="20"/>
                        <w:szCs w:val="18"/>
                      </w:rPr>
                      <w:t xml:space="preserve">       Internet:  </w:t>
                    </w:r>
                    <w:hyperlink r:id="rId10" w:history="1">
                      <w:r w:rsidRPr="00AA5811">
                        <w:rPr>
                          <w:rStyle w:val="af6"/>
                          <w:rFonts w:cs="Arial"/>
                          <w:sz w:val="20"/>
                          <w:szCs w:val="18"/>
                        </w:rPr>
                        <w:t>www.iala-aism.org</w:t>
                      </w:r>
                    </w:hyperlink>
                  </w:p>
                </w:txbxContent>
              </v:textbox>
            </v:shape>
          </v:group>
        </w:pict>
      </w:r>
      <w:r w:rsidR="00AB0D66" w:rsidRPr="0048570D">
        <w:br w:type="page"/>
      </w:r>
      <w:r w:rsidR="00AB0D66" w:rsidRPr="0048570D">
        <w:lastRenderedPageBreak/>
        <w:t>Document Revisions</w:t>
      </w:r>
    </w:p>
    <w:p w:rsidR="00AB0D66" w:rsidRPr="0048570D" w:rsidRDefault="00AB0D66" w:rsidP="00857962">
      <w:pPr>
        <w:pStyle w:val="a1"/>
      </w:pPr>
      <w:r w:rsidRPr="0048570D">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8"/>
        <w:gridCol w:w="3360"/>
        <w:gridCol w:w="4161"/>
      </w:tblGrid>
      <w:tr w:rsidR="00AB0D66" w:rsidRPr="0067566F">
        <w:tc>
          <w:tcPr>
            <w:tcW w:w="1908" w:type="dxa"/>
          </w:tcPr>
          <w:p w:rsidR="00AB0D66" w:rsidRPr="005D3B9C" w:rsidRDefault="00AB0D66" w:rsidP="00AF615B">
            <w:pPr>
              <w:pStyle w:val="a1"/>
              <w:spacing w:before="120"/>
              <w:jc w:val="center"/>
              <w:rPr>
                <w:rFonts w:eastAsiaTheme="minorEastAsia" w:cs="Arial"/>
                <w:b/>
                <w:bCs/>
                <w:lang w:val="en-GB"/>
              </w:rPr>
            </w:pPr>
            <w:r w:rsidRPr="002125CB">
              <w:rPr>
                <w:rFonts w:eastAsiaTheme="minorEastAsia" w:cs="Arial"/>
                <w:b/>
                <w:bCs/>
                <w:lang w:val="en-GB"/>
              </w:rPr>
              <w:t>Date</w:t>
            </w:r>
          </w:p>
        </w:tc>
        <w:tc>
          <w:tcPr>
            <w:tcW w:w="3360" w:type="dxa"/>
          </w:tcPr>
          <w:p w:rsidR="00AB0D66" w:rsidRPr="005D3B9C" w:rsidRDefault="00AB0D66" w:rsidP="00AF615B">
            <w:pPr>
              <w:pStyle w:val="a1"/>
              <w:spacing w:before="120"/>
              <w:jc w:val="center"/>
              <w:rPr>
                <w:rFonts w:eastAsiaTheme="minorEastAsia" w:cs="Arial"/>
                <w:b/>
                <w:bCs/>
                <w:lang w:val="en-GB"/>
              </w:rPr>
            </w:pPr>
            <w:r w:rsidRPr="002125CB">
              <w:rPr>
                <w:rFonts w:eastAsiaTheme="minorEastAsia" w:cs="Arial"/>
                <w:b/>
                <w:bCs/>
                <w:lang w:val="en-GB"/>
              </w:rPr>
              <w:t>Page / Section Revised</w:t>
            </w:r>
          </w:p>
        </w:tc>
        <w:tc>
          <w:tcPr>
            <w:tcW w:w="4161" w:type="dxa"/>
          </w:tcPr>
          <w:p w:rsidR="00AB0D66" w:rsidRPr="005D3B9C" w:rsidRDefault="00AB0D66" w:rsidP="00AF615B">
            <w:pPr>
              <w:pStyle w:val="a1"/>
              <w:spacing w:before="120"/>
              <w:jc w:val="center"/>
              <w:rPr>
                <w:rFonts w:eastAsiaTheme="minorEastAsia" w:cs="Arial"/>
                <w:b/>
                <w:bCs/>
                <w:lang w:val="en-GB"/>
              </w:rPr>
            </w:pPr>
            <w:r w:rsidRPr="002125CB">
              <w:rPr>
                <w:rFonts w:eastAsiaTheme="minorEastAsia" w:cs="Arial"/>
                <w:b/>
                <w:bCs/>
                <w:lang w:val="en-GB"/>
              </w:rPr>
              <w:t>Requirement for Revision</w:t>
            </w:r>
          </w:p>
        </w:tc>
      </w:tr>
      <w:tr w:rsidR="00AB0D66" w:rsidRPr="0067566F" w:rsidTr="00985597">
        <w:trPr>
          <w:trHeight w:val="851"/>
        </w:trPr>
        <w:tc>
          <w:tcPr>
            <w:tcW w:w="1908" w:type="dxa"/>
            <w:vAlign w:val="center"/>
          </w:tcPr>
          <w:p w:rsidR="00AB0D66" w:rsidRPr="005D3B9C" w:rsidRDefault="00AB0D66" w:rsidP="00AF615B">
            <w:pPr>
              <w:pStyle w:val="a1"/>
              <w:rPr>
                <w:rFonts w:eastAsiaTheme="minorEastAsia"/>
                <w:highlight w:val="yellow"/>
                <w:lang w:val="en-GB"/>
              </w:rPr>
            </w:pPr>
          </w:p>
        </w:tc>
        <w:tc>
          <w:tcPr>
            <w:tcW w:w="3360" w:type="dxa"/>
            <w:vAlign w:val="center"/>
          </w:tcPr>
          <w:p w:rsidR="00AB0D66" w:rsidRPr="005D3B9C" w:rsidRDefault="00AB0D66" w:rsidP="00AF615B">
            <w:pPr>
              <w:pStyle w:val="a1"/>
              <w:rPr>
                <w:rFonts w:eastAsiaTheme="minorEastAsia"/>
                <w:highlight w:val="yellow"/>
                <w:lang w:val="en-GB"/>
              </w:rPr>
            </w:pPr>
          </w:p>
        </w:tc>
        <w:tc>
          <w:tcPr>
            <w:tcW w:w="4161" w:type="dxa"/>
            <w:vAlign w:val="center"/>
          </w:tcPr>
          <w:p w:rsidR="00AB0D66" w:rsidRPr="005D3B9C" w:rsidRDefault="00AB0D66" w:rsidP="00AF615B">
            <w:pPr>
              <w:pStyle w:val="a1"/>
              <w:rPr>
                <w:rFonts w:eastAsiaTheme="minorEastAsia"/>
                <w:lang w:val="en-GB"/>
              </w:rPr>
            </w:pPr>
          </w:p>
        </w:tc>
      </w:tr>
      <w:tr w:rsidR="00AB0D66" w:rsidRPr="0067566F" w:rsidTr="00985597">
        <w:trPr>
          <w:trHeight w:val="851"/>
        </w:trPr>
        <w:tc>
          <w:tcPr>
            <w:tcW w:w="1908" w:type="dxa"/>
            <w:vAlign w:val="center"/>
          </w:tcPr>
          <w:p w:rsidR="00AB0D66" w:rsidRPr="005D3B9C" w:rsidRDefault="00AB0D66" w:rsidP="00AF615B">
            <w:pPr>
              <w:pStyle w:val="a1"/>
              <w:rPr>
                <w:rFonts w:eastAsiaTheme="minorEastAsia"/>
                <w:lang w:val="en-GB"/>
              </w:rPr>
            </w:pPr>
          </w:p>
        </w:tc>
        <w:tc>
          <w:tcPr>
            <w:tcW w:w="3360" w:type="dxa"/>
            <w:vAlign w:val="center"/>
          </w:tcPr>
          <w:p w:rsidR="00AB0D66" w:rsidRPr="005D3B9C" w:rsidRDefault="00AB0D66" w:rsidP="00AF615B">
            <w:pPr>
              <w:pStyle w:val="a1"/>
              <w:rPr>
                <w:rFonts w:eastAsiaTheme="minorEastAsia"/>
                <w:lang w:val="en-GB"/>
              </w:rPr>
            </w:pPr>
          </w:p>
        </w:tc>
        <w:tc>
          <w:tcPr>
            <w:tcW w:w="4161" w:type="dxa"/>
            <w:vAlign w:val="center"/>
          </w:tcPr>
          <w:p w:rsidR="00AB0D66" w:rsidRPr="005D3B9C" w:rsidRDefault="00AB0D66" w:rsidP="00AF615B">
            <w:pPr>
              <w:pStyle w:val="a1"/>
              <w:rPr>
                <w:rFonts w:eastAsiaTheme="minorEastAsia"/>
                <w:lang w:val="en-GB"/>
              </w:rPr>
            </w:pPr>
          </w:p>
        </w:tc>
      </w:tr>
      <w:tr w:rsidR="00AB0D66" w:rsidRPr="0067566F" w:rsidTr="00985597">
        <w:trPr>
          <w:trHeight w:val="851"/>
        </w:trPr>
        <w:tc>
          <w:tcPr>
            <w:tcW w:w="1908" w:type="dxa"/>
            <w:vAlign w:val="center"/>
          </w:tcPr>
          <w:p w:rsidR="00AB0D66" w:rsidRPr="005D3B9C" w:rsidRDefault="00AB0D66" w:rsidP="00AF615B">
            <w:pPr>
              <w:pStyle w:val="a1"/>
              <w:rPr>
                <w:rFonts w:eastAsiaTheme="minorEastAsia"/>
                <w:lang w:val="en-GB"/>
              </w:rPr>
            </w:pPr>
          </w:p>
        </w:tc>
        <w:tc>
          <w:tcPr>
            <w:tcW w:w="3360" w:type="dxa"/>
            <w:vAlign w:val="center"/>
          </w:tcPr>
          <w:p w:rsidR="00AB0D66" w:rsidRPr="005D3B9C" w:rsidRDefault="00AB0D66" w:rsidP="00AF615B">
            <w:pPr>
              <w:pStyle w:val="a1"/>
              <w:rPr>
                <w:rFonts w:eastAsiaTheme="minorEastAsia"/>
                <w:lang w:val="en-GB"/>
              </w:rPr>
            </w:pPr>
          </w:p>
        </w:tc>
        <w:tc>
          <w:tcPr>
            <w:tcW w:w="4161" w:type="dxa"/>
            <w:vAlign w:val="center"/>
          </w:tcPr>
          <w:p w:rsidR="00AB0D66" w:rsidRPr="005D3B9C" w:rsidRDefault="00AB0D66" w:rsidP="00AF615B">
            <w:pPr>
              <w:pStyle w:val="a1"/>
              <w:rPr>
                <w:rFonts w:eastAsiaTheme="minorEastAsia"/>
                <w:lang w:val="en-GB"/>
              </w:rPr>
            </w:pPr>
          </w:p>
        </w:tc>
      </w:tr>
      <w:tr w:rsidR="00AB0D66" w:rsidRPr="0067566F" w:rsidTr="00985597">
        <w:trPr>
          <w:trHeight w:val="851"/>
        </w:trPr>
        <w:tc>
          <w:tcPr>
            <w:tcW w:w="1908" w:type="dxa"/>
            <w:vAlign w:val="center"/>
          </w:tcPr>
          <w:p w:rsidR="00AB0D66" w:rsidRPr="005D3B9C" w:rsidRDefault="00AB0D66" w:rsidP="00AF615B">
            <w:pPr>
              <w:pStyle w:val="a1"/>
              <w:rPr>
                <w:rFonts w:eastAsiaTheme="minorEastAsia"/>
                <w:lang w:val="en-GB"/>
              </w:rPr>
            </w:pPr>
          </w:p>
        </w:tc>
        <w:tc>
          <w:tcPr>
            <w:tcW w:w="3360" w:type="dxa"/>
            <w:vAlign w:val="center"/>
          </w:tcPr>
          <w:p w:rsidR="00AB0D66" w:rsidRPr="005D3B9C" w:rsidRDefault="00AB0D66" w:rsidP="00AF615B">
            <w:pPr>
              <w:pStyle w:val="a1"/>
              <w:rPr>
                <w:rFonts w:eastAsiaTheme="minorEastAsia"/>
                <w:lang w:val="en-GB"/>
              </w:rPr>
            </w:pPr>
          </w:p>
        </w:tc>
        <w:tc>
          <w:tcPr>
            <w:tcW w:w="4161" w:type="dxa"/>
            <w:vAlign w:val="center"/>
          </w:tcPr>
          <w:p w:rsidR="00AB0D66" w:rsidRPr="005D3B9C" w:rsidRDefault="00AB0D66" w:rsidP="00AF615B">
            <w:pPr>
              <w:pStyle w:val="a1"/>
              <w:rPr>
                <w:rFonts w:eastAsiaTheme="minorEastAsia"/>
                <w:lang w:val="en-GB"/>
              </w:rPr>
            </w:pPr>
          </w:p>
        </w:tc>
      </w:tr>
      <w:tr w:rsidR="00AB0D66" w:rsidRPr="0067566F" w:rsidTr="00985597">
        <w:trPr>
          <w:trHeight w:val="851"/>
        </w:trPr>
        <w:tc>
          <w:tcPr>
            <w:tcW w:w="1908" w:type="dxa"/>
            <w:vAlign w:val="center"/>
          </w:tcPr>
          <w:p w:rsidR="00AB0D66" w:rsidRPr="005D3B9C" w:rsidRDefault="00AB0D66" w:rsidP="00AF615B">
            <w:pPr>
              <w:pStyle w:val="a1"/>
              <w:rPr>
                <w:rFonts w:eastAsiaTheme="minorEastAsia"/>
                <w:lang w:val="en-GB"/>
              </w:rPr>
            </w:pPr>
          </w:p>
        </w:tc>
        <w:tc>
          <w:tcPr>
            <w:tcW w:w="3360" w:type="dxa"/>
            <w:vAlign w:val="center"/>
          </w:tcPr>
          <w:p w:rsidR="00AB0D66" w:rsidRPr="005D3B9C" w:rsidRDefault="00AB0D66" w:rsidP="00AF615B">
            <w:pPr>
              <w:pStyle w:val="a1"/>
              <w:rPr>
                <w:rFonts w:eastAsiaTheme="minorEastAsia"/>
                <w:lang w:val="en-GB"/>
              </w:rPr>
            </w:pPr>
          </w:p>
        </w:tc>
        <w:tc>
          <w:tcPr>
            <w:tcW w:w="4161" w:type="dxa"/>
            <w:vAlign w:val="center"/>
          </w:tcPr>
          <w:p w:rsidR="00AB0D66" w:rsidRPr="005D3B9C" w:rsidRDefault="00AB0D66" w:rsidP="00AF615B">
            <w:pPr>
              <w:pStyle w:val="a1"/>
              <w:rPr>
                <w:rFonts w:eastAsiaTheme="minorEastAsia"/>
                <w:lang w:val="en-GB"/>
              </w:rPr>
            </w:pPr>
          </w:p>
        </w:tc>
      </w:tr>
      <w:tr w:rsidR="00AB0D66" w:rsidRPr="0067566F" w:rsidTr="00985597">
        <w:trPr>
          <w:trHeight w:val="851"/>
        </w:trPr>
        <w:tc>
          <w:tcPr>
            <w:tcW w:w="1908" w:type="dxa"/>
            <w:vAlign w:val="center"/>
          </w:tcPr>
          <w:p w:rsidR="00AB0D66" w:rsidRPr="005D3B9C" w:rsidRDefault="00AB0D66" w:rsidP="00AF615B">
            <w:pPr>
              <w:pStyle w:val="a1"/>
              <w:rPr>
                <w:rFonts w:eastAsiaTheme="minorEastAsia"/>
                <w:lang w:val="en-GB"/>
              </w:rPr>
            </w:pPr>
          </w:p>
        </w:tc>
        <w:tc>
          <w:tcPr>
            <w:tcW w:w="3360" w:type="dxa"/>
            <w:vAlign w:val="center"/>
          </w:tcPr>
          <w:p w:rsidR="00AB0D66" w:rsidRPr="005D3B9C" w:rsidRDefault="00AB0D66" w:rsidP="00AF615B">
            <w:pPr>
              <w:pStyle w:val="a1"/>
              <w:rPr>
                <w:rFonts w:eastAsiaTheme="minorEastAsia"/>
                <w:lang w:val="en-GB"/>
              </w:rPr>
            </w:pPr>
          </w:p>
        </w:tc>
        <w:tc>
          <w:tcPr>
            <w:tcW w:w="4161" w:type="dxa"/>
            <w:vAlign w:val="center"/>
          </w:tcPr>
          <w:p w:rsidR="00AB0D66" w:rsidRPr="005D3B9C" w:rsidRDefault="00AB0D66" w:rsidP="00AF615B">
            <w:pPr>
              <w:pStyle w:val="a1"/>
              <w:rPr>
                <w:rFonts w:eastAsiaTheme="minorEastAsia"/>
                <w:lang w:val="en-GB"/>
              </w:rPr>
            </w:pPr>
          </w:p>
        </w:tc>
      </w:tr>
    </w:tbl>
    <w:p w:rsidR="00AB0D66" w:rsidRPr="0048570D" w:rsidRDefault="00AB0D66" w:rsidP="00DF6EB4">
      <w:pPr>
        <w:pStyle w:val="afd"/>
      </w:pPr>
      <w:r w:rsidRPr="0048570D">
        <w:br w:type="page"/>
      </w:r>
      <w:r w:rsidRPr="0048570D">
        <w:lastRenderedPageBreak/>
        <w:t>IALA Recommendation on Virtual Aids to Navigation</w:t>
      </w:r>
    </w:p>
    <w:p w:rsidR="00AB0D66" w:rsidRPr="0048570D" w:rsidRDefault="00AB0D66" w:rsidP="003C44EB">
      <w:pPr>
        <w:pStyle w:val="afd"/>
      </w:pPr>
      <w:r w:rsidRPr="0048570D">
        <w:t xml:space="preserve">(Recommendation O - </w:t>
      </w:r>
      <w:r w:rsidR="006328BA">
        <w:t>143</w:t>
      </w:r>
      <w:r w:rsidR="006328BA" w:rsidRPr="0048570D">
        <w:t>)</w:t>
      </w:r>
    </w:p>
    <w:p w:rsidR="00AB0D66" w:rsidRPr="0048570D" w:rsidRDefault="00AB0D66" w:rsidP="007925D9">
      <w:pPr>
        <w:pStyle w:val="Default"/>
        <w:spacing w:after="120"/>
        <w:jc w:val="both"/>
        <w:rPr>
          <w:b/>
          <w:bCs/>
          <w:sz w:val="28"/>
          <w:szCs w:val="28"/>
          <w:lang w:val="en-GB"/>
        </w:rPr>
      </w:pPr>
      <w:r w:rsidRPr="0048570D">
        <w:rPr>
          <w:b/>
          <w:bCs/>
          <w:sz w:val="28"/>
          <w:szCs w:val="28"/>
          <w:lang w:val="en-GB"/>
        </w:rPr>
        <w:t>THE COUNCIL</w:t>
      </w:r>
    </w:p>
    <w:p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RECALLING </w:t>
      </w:r>
      <w:r w:rsidRPr="0048570D">
        <w:rPr>
          <w:sz w:val="22"/>
          <w:szCs w:val="22"/>
          <w:lang w:val="en-GB"/>
        </w:rPr>
        <w:t>that one of the aims of the association is to foster the safe, economic and efficient movement of vessels and the protection of the environment through the improvement and harmonisation of aids to navigation and Vessel Traffic Services;</w:t>
      </w:r>
    </w:p>
    <w:p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RECOGNISING </w:t>
      </w:r>
      <w:r w:rsidRPr="0048570D">
        <w:rPr>
          <w:sz w:val="22"/>
          <w:szCs w:val="22"/>
          <w:lang w:val="en-GB"/>
        </w:rPr>
        <w:t>Regulation 13 of Chapter V of the SOLAS Convention 1974, as amended, on the establishment and operation of aids to navigation;</w:t>
      </w:r>
    </w:p>
    <w:p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RECOGNISING ALSO </w:t>
      </w:r>
      <w:r w:rsidRPr="0048570D">
        <w:rPr>
          <w:sz w:val="22"/>
          <w:szCs w:val="22"/>
          <w:lang w:val="en-GB"/>
        </w:rPr>
        <w:t>Regulation 10 of Chapter V of the SOLAS Convention 1974, as amended, on ships routeing measures;</w:t>
      </w:r>
    </w:p>
    <w:p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RECOGNISING FURTHER </w:t>
      </w:r>
      <w:r w:rsidRPr="0048570D">
        <w:rPr>
          <w:sz w:val="22"/>
          <w:szCs w:val="22"/>
          <w:lang w:val="en-GB"/>
        </w:rPr>
        <w:t>Regulation 4 of Chapter V of the SOLAS Convention 1974, as amended, on navigational warnings;</w:t>
      </w:r>
    </w:p>
    <w:p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NOTING </w:t>
      </w:r>
      <w:r w:rsidRPr="0048570D">
        <w:rPr>
          <w:sz w:val="22"/>
          <w:szCs w:val="22"/>
          <w:lang w:val="en-GB"/>
        </w:rPr>
        <w:t>that work carried out by IALA on shipborne automatic identification systems has facilitated the development and adoption of a suite of technical and operational publications by other bodies such as IMO, ITU, IHO and IEC;</w:t>
      </w:r>
    </w:p>
    <w:p w:rsidR="00AB0D66" w:rsidRPr="0048570D" w:rsidRDefault="00AB0D66" w:rsidP="00223450">
      <w:pPr>
        <w:pStyle w:val="Default"/>
        <w:spacing w:after="120"/>
        <w:ind w:left="360"/>
        <w:jc w:val="both"/>
        <w:rPr>
          <w:sz w:val="22"/>
          <w:szCs w:val="22"/>
          <w:lang w:val="en-GB"/>
        </w:rPr>
      </w:pPr>
      <w:r w:rsidRPr="0048570D">
        <w:rPr>
          <w:b/>
          <w:bCs/>
          <w:sz w:val="22"/>
          <w:szCs w:val="22"/>
          <w:lang w:val="en-GB"/>
        </w:rPr>
        <w:t xml:space="preserve">NOTING ALSO </w:t>
      </w:r>
      <w:r w:rsidRPr="0048570D">
        <w:rPr>
          <w:sz w:val="22"/>
          <w:szCs w:val="22"/>
          <w:lang w:val="en-GB"/>
        </w:rPr>
        <w:t>that IALA has adopted:</w:t>
      </w:r>
    </w:p>
    <w:p w:rsidR="00AB0D66" w:rsidRPr="0048570D" w:rsidRDefault="00AB0D66" w:rsidP="00DC27A1">
      <w:pPr>
        <w:pStyle w:val="Default"/>
        <w:numPr>
          <w:ilvl w:val="0"/>
          <w:numId w:val="11"/>
          <w:numberingChange w:id="16" w:author="jac" w:date="2010-03-15T09:50:00Z" w:original=""/>
        </w:numPr>
        <w:spacing w:after="6"/>
        <w:jc w:val="both"/>
        <w:rPr>
          <w:sz w:val="22"/>
          <w:szCs w:val="22"/>
          <w:lang w:val="en-GB"/>
        </w:rPr>
      </w:pPr>
      <w:commentRangeStart w:id="17"/>
      <w:r w:rsidRPr="0048570D">
        <w:rPr>
          <w:sz w:val="22"/>
          <w:szCs w:val="22"/>
          <w:lang w:val="en-GB"/>
        </w:rPr>
        <w:t>Recommendation A-123 on the Provision of Shore Based Automatic Identification Systems (AIS);</w:t>
      </w:r>
    </w:p>
    <w:p w:rsidR="00AB0D66" w:rsidRPr="0048570D" w:rsidRDefault="00AB0D66" w:rsidP="00DC27A1">
      <w:pPr>
        <w:pStyle w:val="Default"/>
        <w:numPr>
          <w:ilvl w:val="0"/>
          <w:numId w:val="11"/>
          <w:numberingChange w:id="18" w:author="jac" w:date="2010-03-15T09:50:00Z" w:original=""/>
        </w:numPr>
        <w:spacing w:after="6"/>
        <w:jc w:val="both"/>
        <w:rPr>
          <w:sz w:val="22"/>
          <w:szCs w:val="22"/>
          <w:lang w:val="en-GB"/>
        </w:rPr>
      </w:pPr>
      <w:r w:rsidRPr="0048570D">
        <w:rPr>
          <w:sz w:val="22"/>
          <w:szCs w:val="22"/>
          <w:lang w:val="en-GB"/>
        </w:rPr>
        <w:t xml:space="preserve">Recommendation A-124 on </w:t>
      </w:r>
      <w:del w:id="19" w:author="lighthouse" w:date="2012-04-26T17:17:00Z">
        <w:r w:rsidRPr="0048570D" w:rsidDel="00166F8A">
          <w:rPr>
            <w:sz w:val="22"/>
            <w:szCs w:val="22"/>
            <w:lang w:val="en-GB"/>
          </w:rPr>
          <w:delText xml:space="preserve">AIS Shore Stations and Networking Aspects Related to </w:delText>
        </w:r>
      </w:del>
      <w:r w:rsidRPr="0048570D">
        <w:rPr>
          <w:sz w:val="22"/>
          <w:szCs w:val="22"/>
          <w:lang w:val="en-GB"/>
        </w:rPr>
        <w:t>the AIS Service;</w:t>
      </w:r>
    </w:p>
    <w:p w:rsidR="00AB0D66" w:rsidRPr="0048570D" w:rsidRDefault="00AB0D66" w:rsidP="00DC27A1">
      <w:pPr>
        <w:pStyle w:val="Default"/>
        <w:numPr>
          <w:ilvl w:val="0"/>
          <w:numId w:val="11"/>
          <w:numberingChange w:id="20" w:author="jac" w:date="2010-03-15T09:50:00Z" w:original=""/>
        </w:numPr>
        <w:spacing w:after="6"/>
        <w:jc w:val="both"/>
        <w:rPr>
          <w:sz w:val="22"/>
          <w:szCs w:val="22"/>
          <w:lang w:val="en-GB"/>
        </w:rPr>
      </w:pPr>
      <w:r w:rsidRPr="0048570D">
        <w:rPr>
          <w:sz w:val="22"/>
          <w:szCs w:val="22"/>
          <w:lang w:val="en-GB"/>
        </w:rPr>
        <w:t>Recommendation A-126 on the Use of the Automatic Identification System (AIS) in Marine Aids to Navigation Services;</w:t>
      </w:r>
    </w:p>
    <w:p w:rsidR="00AB0D66" w:rsidRPr="0048570D" w:rsidRDefault="00AB0D66" w:rsidP="00DC27A1">
      <w:pPr>
        <w:pStyle w:val="Default"/>
        <w:numPr>
          <w:ilvl w:val="0"/>
          <w:numId w:val="11"/>
          <w:numberingChange w:id="21" w:author="jac" w:date="2010-03-15T09:50:00Z" w:original=""/>
        </w:numPr>
        <w:spacing w:after="6"/>
        <w:jc w:val="both"/>
        <w:rPr>
          <w:sz w:val="22"/>
          <w:szCs w:val="22"/>
          <w:lang w:val="en-GB"/>
        </w:rPr>
      </w:pPr>
      <w:r w:rsidRPr="0048570D">
        <w:rPr>
          <w:sz w:val="22"/>
          <w:szCs w:val="22"/>
          <w:lang w:val="en-GB"/>
        </w:rPr>
        <w:t>Guideline 1062 on Establishment of AIS as an Aid to Navigation;</w:t>
      </w:r>
      <w:r>
        <w:rPr>
          <w:sz w:val="22"/>
          <w:szCs w:val="22"/>
          <w:lang w:val="en-GB"/>
        </w:rPr>
        <w:t xml:space="preserve"> and</w:t>
      </w:r>
    </w:p>
    <w:p w:rsidR="00AB0D66" w:rsidRDefault="00AB0D66" w:rsidP="00DC27A1">
      <w:pPr>
        <w:pStyle w:val="Default"/>
        <w:numPr>
          <w:ilvl w:val="0"/>
          <w:numId w:val="11"/>
          <w:numberingChange w:id="22" w:author="jac" w:date="2010-03-15T09:50:00Z" w:original=""/>
        </w:numPr>
        <w:jc w:val="both"/>
        <w:rPr>
          <w:sz w:val="22"/>
          <w:szCs w:val="22"/>
          <w:lang w:val="en-GB"/>
        </w:rPr>
      </w:pPr>
      <w:r w:rsidRPr="0048570D">
        <w:rPr>
          <w:sz w:val="22"/>
          <w:szCs w:val="22"/>
          <w:lang w:val="en-GB"/>
        </w:rPr>
        <w:t>The IALA NAVGUIDE (5</w:t>
      </w:r>
      <w:r w:rsidRPr="0048570D">
        <w:rPr>
          <w:sz w:val="22"/>
          <w:szCs w:val="22"/>
          <w:vertAlign w:val="superscript"/>
          <w:lang w:val="en-GB"/>
        </w:rPr>
        <w:t>th</w:t>
      </w:r>
      <w:r w:rsidRPr="0048570D">
        <w:rPr>
          <w:sz w:val="22"/>
          <w:szCs w:val="22"/>
          <w:lang w:val="en-GB"/>
        </w:rPr>
        <w:t xml:space="preserve"> Edition), which includes a section on the use of AIS as an aid to navigation.</w:t>
      </w:r>
    </w:p>
    <w:p w:rsidR="00767904" w:rsidRPr="0048570D" w:rsidDel="00767904" w:rsidRDefault="00767904" w:rsidP="00DC27A1">
      <w:pPr>
        <w:pStyle w:val="Default"/>
        <w:numPr>
          <w:ilvl w:val="0"/>
          <w:numId w:val="11"/>
          <w:numberingChange w:id="23" w:author="jac" w:date="2010-03-15T09:50:00Z" w:original=""/>
        </w:numPr>
        <w:jc w:val="both"/>
        <w:rPr>
          <w:del w:id="24" w:author="lighthouse" w:date="2011-10-19T18:20:00Z"/>
          <w:sz w:val="22"/>
          <w:szCs w:val="22"/>
          <w:lang w:val="en-GB"/>
        </w:rPr>
      </w:pPr>
      <w:ins w:id="25" w:author="lighthouse" w:date="2011-10-19T18:19:00Z">
        <w:r>
          <w:rPr>
            <w:rFonts w:hint="eastAsia"/>
            <w:sz w:val="22"/>
            <w:szCs w:val="22"/>
            <w:lang w:val="en-GB" w:eastAsia="ja-JP"/>
          </w:rPr>
          <w:t xml:space="preserve">Guideline </w:t>
        </w:r>
      </w:ins>
      <w:ins w:id="26" w:author="lighthouse" w:date="2011-10-19T18:21:00Z">
        <w:r>
          <w:rPr>
            <w:rFonts w:hint="eastAsia"/>
            <w:sz w:val="22"/>
            <w:szCs w:val="22"/>
            <w:lang w:val="en-GB" w:eastAsia="ja-JP"/>
          </w:rPr>
          <w:t>1081</w:t>
        </w:r>
      </w:ins>
      <w:ins w:id="27" w:author="lighthouse" w:date="2011-10-19T18:19:00Z">
        <w:r>
          <w:rPr>
            <w:rFonts w:hint="eastAsia"/>
            <w:sz w:val="22"/>
            <w:szCs w:val="22"/>
            <w:lang w:val="en-GB" w:eastAsia="ja-JP"/>
          </w:rPr>
          <w:t xml:space="preserve"> on Virtu</w:t>
        </w:r>
      </w:ins>
      <w:ins w:id="28" w:author="lighthouse" w:date="2011-10-19T18:20:00Z">
        <w:r>
          <w:rPr>
            <w:rFonts w:hint="eastAsia"/>
            <w:sz w:val="22"/>
            <w:szCs w:val="22"/>
            <w:lang w:val="en-GB" w:eastAsia="ja-JP"/>
          </w:rPr>
          <w:t>al Aids to Navigation</w:t>
        </w:r>
      </w:ins>
    </w:p>
    <w:commentRangeEnd w:id="17"/>
    <w:p w:rsidR="00467759" w:rsidRDefault="00467759" w:rsidP="00467759">
      <w:pPr>
        <w:pStyle w:val="Default"/>
        <w:numPr>
          <w:ilvl w:val="0"/>
          <w:numId w:val="11"/>
        </w:numPr>
        <w:jc w:val="both"/>
        <w:rPr>
          <w:color w:val="auto"/>
          <w:sz w:val="22"/>
          <w:szCs w:val="22"/>
          <w:lang w:val="en-GB" w:eastAsia="ja-JP"/>
          <w:rPrChange w:id="29" w:author="lighthouse" w:date="2011-10-19T18:20:00Z">
            <w:rPr>
              <w:color w:val="auto"/>
              <w:sz w:val="22"/>
              <w:szCs w:val="22"/>
              <w:lang w:val="en-GB"/>
            </w:rPr>
          </w:rPrChange>
        </w:rPr>
        <w:pPrChange w:id="30" w:author="lighthouse" w:date="2011-10-19T18:20:00Z">
          <w:pPr>
            <w:pStyle w:val="Default"/>
            <w:jc w:val="both"/>
          </w:pPr>
        </w:pPrChange>
      </w:pPr>
      <w:r w:rsidRPr="00467759">
        <w:rPr>
          <w:rStyle w:val="afe"/>
          <w:color w:val="auto"/>
          <w:sz w:val="22"/>
          <w:szCs w:val="22"/>
          <w:lang w:val="en-GB" w:eastAsia="ja-JP"/>
          <w:rPrChange w:id="31" w:author="lighthouse" w:date="2011-10-19T18:20:00Z">
            <w:rPr>
              <w:rStyle w:val="afe"/>
              <w:color w:val="auto"/>
              <w:lang w:val="en-GB" w:eastAsia="de-DE"/>
            </w:rPr>
          </w:rPrChange>
        </w:rPr>
        <w:commentReference w:id="17"/>
      </w:r>
    </w:p>
    <w:p w:rsidR="004171FB" w:rsidRDefault="004171FB" w:rsidP="00223450">
      <w:pPr>
        <w:pStyle w:val="Default"/>
        <w:spacing w:after="120"/>
        <w:ind w:left="360"/>
        <w:jc w:val="both"/>
        <w:rPr>
          <w:ins w:id="32" w:author="lighthouse" w:date="2012-04-25T23:51:00Z"/>
          <w:b/>
          <w:bCs/>
          <w:color w:val="auto"/>
          <w:sz w:val="22"/>
          <w:szCs w:val="22"/>
          <w:lang w:val="en-GB" w:eastAsia="ja-JP"/>
        </w:rPr>
      </w:pPr>
    </w:p>
    <w:p w:rsidR="00AB0D66" w:rsidRPr="0048570D" w:rsidRDefault="00467759" w:rsidP="00223450">
      <w:pPr>
        <w:pStyle w:val="Default"/>
        <w:spacing w:after="120"/>
        <w:ind w:left="360"/>
        <w:jc w:val="both"/>
        <w:rPr>
          <w:color w:val="auto"/>
          <w:sz w:val="22"/>
          <w:szCs w:val="22"/>
          <w:lang w:val="en-GB"/>
        </w:rPr>
      </w:pPr>
      <w:r w:rsidRPr="00467759">
        <w:rPr>
          <w:b/>
          <w:bCs/>
          <w:color w:val="auto"/>
          <w:sz w:val="22"/>
          <w:szCs w:val="22"/>
          <w:lang w:val="en-GB" w:eastAsia="ja-JP"/>
          <w:rPrChange w:id="33" w:author="lighthouse" w:date="2011-10-19T18:20:00Z">
            <w:rPr>
              <w:rFonts w:cs="Times New Roman"/>
              <w:b/>
              <w:bCs/>
              <w:color w:val="auto"/>
              <w:sz w:val="22"/>
              <w:szCs w:val="22"/>
              <w:lang w:val="en-GB"/>
            </w:rPr>
          </w:rPrChange>
        </w:rPr>
        <w:t xml:space="preserve">CONSIDERING </w:t>
      </w:r>
      <w:r w:rsidRPr="00467759">
        <w:rPr>
          <w:color w:val="auto"/>
          <w:sz w:val="22"/>
          <w:szCs w:val="22"/>
          <w:lang w:val="en-GB" w:eastAsia="ja-JP"/>
          <w:rPrChange w:id="34" w:author="lighthouse" w:date="2011-10-19T18:20:00Z">
            <w:rPr>
              <w:rFonts w:cs="Times New Roman"/>
              <w:color w:val="auto"/>
              <w:sz w:val="22"/>
              <w:szCs w:val="22"/>
              <w:lang w:val="en-GB"/>
            </w:rPr>
          </w:rPrChange>
        </w:rPr>
        <w:t>that various applications of A</w:t>
      </w:r>
      <w:r w:rsidR="00AB0D66" w:rsidRPr="0048570D">
        <w:rPr>
          <w:color w:val="auto"/>
          <w:sz w:val="22"/>
          <w:szCs w:val="22"/>
          <w:lang w:val="en-GB"/>
        </w:rPr>
        <w:t>I</w:t>
      </w:r>
      <w:r w:rsidR="00AB0D66" w:rsidRPr="00767904">
        <w:rPr>
          <w:color w:val="auto"/>
          <w:sz w:val="22"/>
          <w:szCs w:val="22"/>
          <w:lang w:val="en-GB"/>
        </w:rPr>
        <w:t>S</w:t>
      </w:r>
      <w:r w:rsidR="00AB0D66" w:rsidRPr="0048570D">
        <w:rPr>
          <w:color w:val="auto"/>
          <w:sz w:val="22"/>
          <w:szCs w:val="22"/>
          <w:lang w:val="en-GB"/>
        </w:rPr>
        <w:t xml:space="preserve"> have been identified by IMO, ITU, </w:t>
      </w:r>
      <w:ins w:id="35" w:author="lighthouse" w:date="2012-04-26T16:38:00Z">
        <w:r w:rsidR="002E6C0B">
          <w:rPr>
            <w:rFonts w:hint="eastAsia"/>
            <w:color w:val="auto"/>
            <w:sz w:val="22"/>
            <w:szCs w:val="22"/>
            <w:lang w:val="en-GB" w:eastAsia="ja-JP"/>
          </w:rPr>
          <w:t xml:space="preserve">IHO, </w:t>
        </w:r>
      </w:ins>
      <w:r w:rsidR="00AB0D66" w:rsidRPr="0048570D">
        <w:rPr>
          <w:color w:val="auto"/>
          <w:sz w:val="22"/>
          <w:szCs w:val="22"/>
          <w:lang w:val="en-GB"/>
        </w:rPr>
        <w:t>IEC and IALA;</w:t>
      </w:r>
    </w:p>
    <w:p w:rsidR="00AB0D66" w:rsidRPr="0048570D" w:rsidRDefault="00AB0D66" w:rsidP="00223450">
      <w:pPr>
        <w:pStyle w:val="Default"/>
        <w:ind w:left="360"/>
        <w:jc w:val="both"/>
        <w:rPr>
          <w:sz w:val="22"/>
          <w:szCs w:val="22"/>
          <w:lang w:val="en-GB"/>
        </w:rPr>
      </w:pPr>
      <w:r w:rsidRPr="0048570D">
        <w:rPr>
          <w:b/>
          <w:sz w:val="22"/>
          <w:szCs w:val="22"/>
          <w:lang w:val="en-GB"/>
        </w:rPr>
        <w:t>CONSIDERING</w:t>
      </w:r>
      <w:r w:rsidRPr="0048570D">
        <w:rPr>
          <w:sz w:val="22"/>
          <w:szCs w:val="22"/>
          <w:lang w:val="en-GB"/>
        </w:rPr>
        <w:t xml:space="preserve"> </w:t>
      </w:r>
      <w:r w:rsidRPr="0048570D">
        <w:rPr>
          <w:b/>
          <w:bCs/>
          <w:color w:val="auto"/>
          <w:sz w:val="22"/>
          <w:szCs w:val="22"/>
          <w:lang w:val="en-GB"/>
        </w:rPr>
        <w:t xml:space="preserve">FURTHER </w:t>
      </w:r>
      <w:r w:rsidRPr="0048570D">
        <w:rPr>
          <w:sz w:val="22"/>
          <w:szCs w:val="22"/>
          <w:lang w:val="en-GB"/>
        </w:rPr>
        <w:t>that AIS as an aid to navigation can be implemented in three separate ways – real, synthetic and virtual;</w:t>
      </w:r>
    </w:p>
    <w:p w:rsidR="00AB0D66" w:rsidRPr="0048570D" w:rsidRDefault="00AB0D66" w:rsidP="00223450">
      <w:pPr>
        <w:pStyle w:val="Default"/>
        <w:jc w:val="both"/>
        <w:rPr>
          <w:sz w:val="22"/>
          <w:szCs w:val="22"/>
          <w:lang w:val="en-GB"/>
        </w:rPr>
      </w:pPr>
    </w:p>
    <w:p w:rsidR="00AB0D66" w:rsidRPr="0048570D" w:rsidRDefault="00AB0D66" w:rsidP="00223450">
      <w:pPr>
        <w:pStyle w:val="Default"/>
        <w:spacing w:after="120"/>
        <w:ind w:left="360"/>
        <w:jc w:val="both"/>
        <w:rPr>
          <w:color w:val="auto"/>
          <w:sz w:val="22"/>
          <w:szCs w:val="22"/>
          <w:lang w:val="en-GB"/>
        </w:rPr>
      </w:pPr>
      <w:r w:rsidRPr="0048570D">
        <w:rPr>
          <w:b/>
          <w:bCs/>
          <w:color w:val="auto"/>
          <w:sz w:val="22"/>
          <w:szCs w:val="22"/>
          <w:lang w:val="en-GB"/>
        </w:rPr>
        <w:t xml:space="preserve">RECOMMENDS </w:t>
      </w:r>
      <w:r w:rsidRPr="0048570D">
        <w:rPr>
          <w:color w:val="auto"/>
          <w:sz w:val="22"/>
          <w:szCs w:val="22"/>
          <w:lang w:val="en-GB"/>
        </w:rPr>
        <w:t>that</w:t>
      </w:r>
      <w:r w:rsidRPr="0048570D">
        <w:rPr>
          <w:b/>
          <w:bCs/>
          <w:color w:val="auto"/>
          <w:sz w:val="22"/>
          <w:szCs w:val="22"/>
          <w:lang w:val="en-GB"/>
        </w:rPr>
        <w:t>:</w:t>
      </w:r>
    </w:p>
    <w:p w:rsidR="00AB0D66" w:rsidRPr="0048570D" w:rsidRDefault="00AB0D66" w:rsidP="00223450">
      <w:pPr>
        <w:pStyle w:val="List1"/>
        <w:numPr>
          <w:numberingChange w:id="36" w:author="jac" w:date="2010-03-15T09:50:00Z" w:original="%1:1:0:"/>
        </w:numPr>
        <w:rPr>
          <w:szCs w:val="22"/>
        </w:rPr>
      </w:pPr>
      <w:r w:rsidRPr="0048570D">
        <w:rPr>
          <w:szCs w:val="22"/>
        </w:rPr>
        <w:t>National Members and other authorities providing marine aids to navigation consider deploying virtual aids to navigation</w:t>
      </w:r>
      <w:r>
        <w:rPr>
          <w:szCs w:val="22"/>
        </w:rPr>
        <w:t xml:space="preserve"> (Virtual AtoN)</w:t>
      </w:r>
      <w:r w:rsidRPr="0048570D">
        <w:rPr>
          <w:szCs w:val="22"/>
        </w:rPr>
        <w:t xml:space="preserve"> as deemed practical and necessary and as the volume of traffic justifies and degree of risk requires;</w:t>
      </w:r>
    </w:p>
    <w:p w:rsidR="00AB0D66" w:rsidRDefault="00AB0D66" w:rsidP="00223450">
      <w:pPr>
        <w:pStyle w:val="List1"/>
        <w:numPr>
          <w:numberingChange w:id="37" w:author="jac" w:date="2010-03-15T09:50:00Z" w:original="%1:2:0:"/>
        </w:numPr>
        <w:rPr>
          <w:szCs w:val="22"/>
        </w:rPr>
      </w:pPr>
      <w:r w:rsidRPr="0048570D">
        <w:rPr>
          <w:szCs w:val="22"/>
        </w:rPr>
        <w:t>National Members and other authorities providing marine aids to navigation take into account the provisions set forth in the Annex to this Recommendation when considering the use of virtual aids to navigation.</w:t>
      </w:r>
    </w:p>
    <w:p w:rsidR="00AB0D66" w:rsidRPr="0048570D" w:rsidRDefault="00AB0D66" w:rsidP="00223450">
      <w:pPr>
        <w:pStyle w:val="List1"/>
        <w:numPr>
          <w:numberingChange w:id="38" w:author="jac" w:date="2010-03-15T09:50:00Z" w:original="%1:3:0:"/>
        </w:numPr>
        <w:rPr>
          <w:szCs w:val="22"/>
        </w:rPr>
      </w:pPr>
      <w:r>
        <w:rPr>
          <w:szCs w:val="22"/>
        </w:rPr>
        <w:t xml:space="preserve">National Members and other authorities </w:t>
      </w:r>
      <w:r w:rsidRPr="0048570D">
        <w:rPr>
          <w:szCs w:val="22"/>
        </w:rPr>
        <w:t>providing marine aids to navigation</w:t>
      </w:r>
      <w:r>
        <w:rPr>
          <w:szCs w:val="22"/>
        </w:rPr>
        <w:t xml:space="preserve"> consider measures to raise awareness of the use and limitations associated with Virtual AtoN.</w:t>
      </w:r>
    </w:p>
    <w:p w:rsidR="00AB0D66" w:rsidRPr="0048570D" w:rsidRDefault="00AB0D66" w:rsidP="007925D9">
      <w:pPr>
        <w:pStyle w:val="Default"/>
        <w:rPr>
          <w:color w:val="auto"/>
          <w:sz w:val="22"/>
          <w:szCs w:val="22"/>
          <w:lang w:val="en-GB"/>
        </w:rPr>
      </w:pPr>
    </w:p>
    <w:p w:rsidR="00AB0D66" w:rsidRPr="0048570D" w:rsidRDefault="00AB0D66" w:rsidP="00946323">
      <w:pPr>
        <w:pStyle w:val="afd"/>
      </w:pPr>
      <w:r w:rsidRPr="0048570D">
        <w:br w:type="page"/>
      </w:r>
      <w:r w:rsidRPr="0048570D">
        <w:lastRenderedPageBreak/>
        <w:t>Table of Contents</w:t>
      </w:r>
    </w:p>
    <w:p w:rsidR="00A56939" w:rsidRPr="00FA1A1D" w:rsidRDefault="00467759">
      <w:pPr>
        <w:pStyle w:val="11"/>
        <w:rPr>
          <w:rFonts w:ascii="Calibri" w:hAnsi="Calibri" w:cs="Times New Roman"/>
          <w:b w:val="0"/>
          <w:bCs w:val="0"/>
          <w:caps w:val="0"/>
          <w:noProof/>
          <w:szCs w:val="22"/>
          <w:lang w:eastAsia="en-GB"/>
        </w:rPr>
      </w:pPr>
      <w:r w:rsidRPr="00467759">
        <w:rPr>
          <w:bCs w:val="0"/>
          <w:caps w:val="0"/>
        </w:rPr>
        <w:fldChar w:fldCharType="begin"/>
      </w:r>
      <w:r w:rsidR="00AB0D66" w:rsidRPr="0048570D">
        <w:rPr>
          <w:bCs w:val="0"/>
          <w:caps w:val="0"/>
        </w:rPr>
        <w:instrText xml:space="preserve"> TOC \o "2-3" \h \z \t "Heading 1,1,Title,1,Appendix,5" </w:instrText>
      </w:r>
      <w:r w:rsidRPr="00467759">
        <w:rPr>
          <w:bCs w:val="0"/>
          <w:caps w:val="0"/>
        </w:rPr>
        <w:fldChar w:fldCharType="separate"/>
      </w:r>
      <w:hyperlink w:anchor="_Toc257185392" w:history="1">
        <w:r w:rsidR="00A56939" w:rsidRPr="007A1CE5">
          <w:rPr>
            <w:rStyle w:val="af6"/>
            <w:noProof/>
          </w:rPr>
          <w:t>1</w:t>
        </w:r>
        <w:r w:rsidR="00A56939" w:rsidRPr="00FA1A1D">
          <w:rPr>
            <w:rFonts w:ascii="Calibri" w:hAnsi="Calibri" w:cs="Times New Roman"/>
            <w:b w:val="0"/>
            <w:bCs w:val="0"/>
            <w:caps w:val="0"/>
            <w:noProof/>
            <w:szCs w:val="22"/>
            <w:lang w:eastAsia="en-GB"/>
          </w:rPr>
          <w:tab/>
        </w:r>
        <w:r w:rsidR="00A56939" w:rsidRPr="007A1CE5">
          <w:rPr>
            <w:rStyle w:val="af6"/>
            <w:noProof/>
          </w:rPr>
          <w:t>Introduction</w:t>
        </w:r>
        <w:r w:rsidR="00A56939">
          <w:rPr>
            <w:noProof/>
            <w:webHidden/>
          </w:rPr>
          <w:tab/>
        </w:r>
        <w:r>
          <w:rPr>
            <w:noProof/>
            <w:webHidden/>
          </w:rPr>
          <w:fldChar w:fldCharType="begin"/>
        </w:r>
        <w:r w:rsidR="00A56939">
          <w:rPr>
            <w:noProof/>
            <w:webHidden/>
          </w:rPr>
          <w:instrText xml:space="preserve"> PAGEREF _Toc257185392 \h </w:instrText>
        </w:r>
        <w:r>
          <w:rPr>
            <w:noProof/>
            <w:webHidden/>
          </w:rPr>
        </w:r>
        <w:r>
          <w:rPr>
            <w:noProof/>
            <w:webHidden/>
          </w:rPr>
          <w:fldChar w:fldCharType="separate"/>
        </w:r>
        <w:r w:rsidR="00A56939">
          <w:rPr>
            <w:noProof/>
            <w:webHidden/>
          </w:rPr>
          <w:t>5</w:t>
        </w:r>
        <w:r>
          <w:rPr>
            <w:noProof/>
            <w:webHidden/>
          </w:rPr>
          <w:fldChar w:fldCharType="end"/>
        </w:r>
      </w:hyperlink>
    </w:p>
    <w:p w:rsidR="00A56939" w:rsidRPr="00FA1A1D" w:rsidRDefault="00467759">
      <w:pPr>
        <w:pStyle w:val="11"/>
        <w:rPr>
          <w:rFonts w:ascii="Calibri" w:hAnsi="Calibri" w:cs="Times New Roman"/>
          <w:b w:val="0"/>
          <w:bCs w:val="0"/>
          <w:caps w:val="0"/>
          <w:noProof/>
          <w:szCs w:val="22"/>
          <w:lang w:eastAsia="en-GB"/>
        </w:rPr>
      </w:pPr>
      <w:hyperlink w:anchor="_Toc257185393" w:history="1">
        <w:r w:rsidR="00A56939" w:rsidRPr="007A1CE5">
          <w:rPr>
            <w:rStyle w:val="af6"/>
            <w:noProof/>
          </w:rPr>
          <w:t>2</w:t>
        </w:r>
        <w:r w:rsidR="00A56939" w:rsidRPr="00FA1A1D">
          <w:rPr>
            <w:rFonts w:ascii="Calibri" w:hAnsi="Calibri" w:cs="Times New Roman"/>
            <w:b w:val="0"/>
            <w:bCs w:val="0"/>
            <w:caps w:val="0"/>
            <w:noProof/>
            <w:szCs w:val="22"/>
            <w:lang w:eastAsia="en-GB"/>
          </w:rPr>
          <w:tab/>
        </w:r>
        <w:r w:rsidR="00A56939" w:rsidRPr="007A1CE5">
          <w:rPr>
            <w:rStyle w:val="af6"/>
            <w:noProof/>
          </w:rPr>
          <w:t>Definition</w:t>
        </w:r>
        <w:r w:rsidR="00A56939">
          <w:rPr>
            <w:noProof/>
            <w:webHidden/>
          </w:rPr>
          <w:tab/>
        </w:r>
        <w:r>
          <w:rPr>
            <w:noProof/>
            <w:webHidden/>
          </w:rPr>
          <w:fldChar w:fldCharType="begin"/>
        </w:r>
        <w:r w:rsidR="00A56939">
          <w:rPr>
            <w:noProof/>
            <w:webHidden/>
          </w:rPr>
          <w:instrText xml:space="preserve"> PAGEREF _Toc257185393 \h </w:instrText>
        </w:r>
        <w:r>
          <w:rPr>
            <w:noProof/>
            <w:webHidden/>
          </w:rPr>
        </w:r>
        <w:r>
          <w:rPr>
            <w:noProof/>
            <w:webHidden/>
          </w:rPr>
          <w:fldChar w:fldCharType="separate"/>
        </w:r>
        <w:r w:rsidR="00A56939">
          <w:rPr>
            <w:noProof/>
            <w:webHidden/>
          </w:rPr>
          <w:t>5</w:t>
        </w:r>
        <w:r>
          <w:rPr>
            <w:noProof/>
            <w:webHidden/>
          </w:rPr>
          <w:fldChar w:fldCharType="end"/>
        </w:r>
      </w:hyperlink>
    </w:p>
    <w:p w:rsidR="00A56939" w:rsidRPr="00FA1A1D" w:rsidRDefault="00467759">
      <w:pPr>
        <w:pStyle w:val="24"/>
        <w:rPr>
          <w:rFonts w:ascii="Calibri" w:hAnsi="Calibri"/>
          <w:bCs w:val="0"/>
          <w:noProof/>
          <w:szCs w:val="22"/>
          <w:lang w:eastAsia="en-GB"/>
        </w:rPr>
      </w:pPr>
      <w:hyperlink w:anchor="_Toc257185394" w:history="1">
        <w:r w:rsidR="00A56939" w:rsidRPr="007A1CE5">
          <w:rPr>
            <w:rStyle w:val="af6"/>
            <w:noProof/>
            <w:lang w:eastAsia="de-DE"/>
          </w:rPr>
          <w:t>2.1</w:t>
        </w:r>
        <w:r w:rsidR="00A56939" w:rsidRPr="00FA1A1D">
          <w:rPr>
            <w:rFonts w:ascii="Calibri" w:hAnsi="Calibri"/>
            <w:bCs w:val="0"/>
            <w:noProof/>
            <w:szCs w:val="22"/>
            <w:lang w:eastAsia="en-GB"/>
          </w:rPr>
          <w:tab/>
        </w:r>
        <w:r w:rsidR="00A56939" w:rsidRPr="007A1CE5">
          <w:rPr>
            <w:rStyle w:val="af6"/>
            <w:noProof/>
            <w:lang w:eastAsia="de-DE"/>
          </w:rPr>
          <w:t>Definition</w:t>
        </w:r>
        <w:r w:rsidR="00A56939">
          <w:rPr>
            <w:noProof/>
            <w:webHidden/>
          </w:rPr>
          <w:tab/>
        </w:r>
        <w:r>
          <w:rPr>
            <w:noProof/>
            <w:webHidden/>
          </w:rPr>
          <w:fldChar w:fldCharType="begin"/>
        </w:r>
        <w:r w:rsidR="00A56939">
          <w:rPr>
            <w:noProof/>
            <w:webHidden/>
          </w:rPr>
          <w:instrText xml:space="preserve"> PAGEREF _Toc257185394 \h </w:instrText>
        </w:r>
        <w:r>
          <w:rPr>
            <w:noProof/>
            <w:webHidden/>
          </w:rPr>
        </w:r>
        <w:r>
          <w:rPr>
            <w:noProof/>
            <w:webHidden/>
          </w:rPr>
          <w:fldChar w:fldCharType="separate"/>
        </w:r>
        <w:r w:rsidR="00A56939">
          <w:rPr>
            <w:noProof/>
            <w:webHidden/>
          </w:rPr>
          <w:t>5</w:t>
        </w:r>
        <w:r>
          <w:rPr>
            <w:noProof/>
            <w:webHidden/>
          </w:rPr>
          <w:fldChar w:fldCharType="end"/>
        </w:r>
      </w:hyperlink>
    </w:p>
    <w:p w:rsidR="00A56939" w:rsidRPr="00FA1A1D" w:rsidRDefault="00467759">
      <w:pPr>
        <w:pStyle w:val="24"/>
        <w:rPr>
          <w:rFonts w:ascii="Calibri" w:hAnsi="Calibri"/>
          <w:bCs w:val="0"/>
          <w:noProof/>
          <w:szCs w:val="22"/>
          <w:lang w:eastAsia="en-GB"/>
        </w:rPr>
      </w:pPr>
      <w:hyperlink w:anchor="_Toc257185395" w:history="1">
        <w:r w:rsidR="00A56939" w:rsidRPr="007A1CE5">
          <w:rPr>
            <w:rStyle w:val="af6"/>
            <w:noProof/>
            <w:lang w:eastAsia="de-DE"/>
          </w:rPr>
          <w:t>2.2</w:t>
        </w:r>
        <w:r w:rsidR="00A56939" w:rsidRPr="00FA1A1D">
          <w:rPr>
            <w:rFonts w:ascii="Calibri" w:hAnsi="Calibri"/>
            <w:bCs w:val="0"/>
            <w:noProof/>
            <w:szCs w:val="22"/>
            <w:lang w:eastAsia="en-GB"/>
          </w:rPr>
          <w:tab/>
        </w:r>
        <w:r w:rsidR="00A56939" w:rsidRPr="007A1CE5">
          <w:rPr>
            <w:rStyle w:val="af6"/>
            <w:noProof/>
            <w:lang w:eastAsia="de-DE"/>
          </w:rPr>
          <w:t>Amplification</w:t>
        </w:r>
        <w:r w:rsidR="00A56939">
          <w:rPr>
            <w:noProof/>
            <w:webHidden/>
          </w:rPr>
          <w:tab/>
        </w:r>
        <w:r>
          <w:rPr>
            <w:noProof/>
            <w:webHidden/>
          </w:rPr>
          <w:fldChar w:fldCharType="begin"/>
        </w:r>
        <w:r w:rsidR="00A56939">
          <w:rPr>
            <w:noProof/>
            <w:webHidden/>
          </w:rPr>
          <w:instrText xml:space="preserve"> PAGEREF _Toc257185395 \h </w:instrText>
        </w:r>
        <w:r>
          <w:rPr>
            <w:noProof/>
            <w:webHidden/>
          </w:rPr>
        </w:r>
        <w:r>
          <w:rPr>
            <w:noProof/>
            <w:webHidden/>
          </w:rPr>
          <w:fldChar w:fldCharType="separate"/>
        </w:r>
        <w:r w:rsidR="00A56939">
          <w:rPr>
            <w:noProof/>
            <w:webHidden/>
          </w:rPr>
          <w:t>5</w:t>
        </w:r>
        <w:r>
          <w:rPr>
            <w:noProof/>
            <w:webHidden/>
          </w:rPr>
          <w:fldChar w:fldCharType="end"/>
        </w:r>
      </w:hyperlink>
    </w:p>
    <w:p w:rsidR="00A56939" w:rsidRPr="00FA1A1D" w:rsidRDefault="00467759">
      <w:pPr>
        <w:pStyle w:val="11"/>
        <w:rPr>
          <w:rFonts w:ascii="Calibri" w:hAnsi="Calibri" w:cs="Times New Roman"/>
          <w:b w:val="0"/>
          <w:bCs w:val="0"/>
          <w:caps w:val="0"/>
          <w:noProof/>
          <w:szCs w:val="22"/>
          <w:lang w:eastAsia="en-GB"/>
        </w:rPr>
      </w:pPr>
      <w:hyperlink w:anchor="_Toc257185396" w:history="1">
        <w:r w:rsidR="00A56939" w:rsidRPr="007A1CE5">
          <w:rPr>
            <w:rStyle w:val="af6"/>
            <w:noProof/>
          </w:rPr>
          <w:t>3</w:t>
        </w:r>
        <w:r w:rsidR="00A56939" w:rsidRPr="00FA1A1D">
          <w:rPr>
            <w:rFonts w:ascii="Calibri" w:hAnsi="Calibri" w:cs="Times New Roman"/>
            <w:b w:val="0"/>
            <w:bCs w:val="0"/>
            <w:caps w:val="0"/>
            <w:noProof/>
            <w:szCs w:val="22"/>
            <w:lang w:eastAsia="en-GB"/>
          </w:rPr>
          <w:tab/>
        </w:r>
        <w:r w:rsidR="00A56939" w:rsidRPr="007A1CE5">
          <w:rPr>
            <w:rStyle w:val="af6"/>
            <w:noProof/>
          </w:rPr>
          <w:t>Background</w:t>
        </w:r>
        <w:r w:rsidR="00A56939">
          <w:rPr>
            <w:noProof/>
            <w:webHidden/>
          </w:rPr>
          <w:tab/>
        </w:r>
        <w:r>
          <w:rPr>
            <w:noProof/>
            <w:webHidden/>
          </w:rPr>
          <w:fldChar w:fldCharType="begin"/>
        </w:r>
        <w:r w:rsidR="00A56939">
          <w:rPr>
            <w:noProof/>
            <w:webHidden/>
          </w:rPr>
          <w:instrText xml:space="preserve"> PAGEREF _Toc257185396 \h </w:instrText>
        </w:r>
        <w:r>
          <w:rPr>
            <w:noProof/>
            <w:webHidden/>
          </w:rPr>
        </w:r>
        <w:r>
          <w:rPr>
            <w:noProof/>
            <w:webHidden/>
          </w:rPr>
          <w:fldChar w:fldCharType="separate"/>
        </w:r>
        <w:r w:rsidR="00A56939">
          <w:rPr>
            <w:noProof/>
            <w:webHidden/>
          </w:rPr>
          <w:t>5</w:t>
        </w:r>
        <w:r>
          <w:rPr>
            <w:noProof/>
            <w:webHidden/>
          </w:rPr>
          <w:fldChar w:fldCharType="end"/>
        </w:r>
      </w:hyperlink>
    </w:p>
    <w:p w:rsidR="00A56939" w:rsidRPr="00FA1A1D" w:rsidRDefault="00467759">
      <w:pPr>
        <w:pStyle w:val="24"/>
        <w:rPr>
          <w:rFonts w:ascii="Calibri" w:hAnsi="Calibri"/>
          <w:bCs w:val="0"/>
          <w:noProof/>
          <w:szCs w:val="22"/>
          <w:lang w:eastAsia="en-GB"/>
        </w:rPr>
      </w:pPr>
      <w:hyperlink w:anchor="_Toc257185397" w:history="1">
        <w:r w:rsidR="00A56939" w:rsidRPr="007A1CE5">
          <w:rPr>
            <w:rStyle w:val="af6"/>
            <w:rFonts w:cs="Arial"/>
            <w:noProof/>
            <w:lang w:eastAsia="en-AU"/>
          </w:rPr>
          <w:t>3.1</w:t>
        </w:r>
        <w:r w:rsidR="00A56939" w:rsidRPr="00FA1A1D">
          <w:rPr>
            <w:rFonts w:ascii="Calibri" w:hAnsi="Calibri"/>
            <w:bCs w:val="0"/>
            <w:noProof/>
            <w:szCs w:val="22"/>
            <w:lang w:eastAsia="en-GB"/>
          </w:rPr>
          <w:tab/>
        </w:r>
        <w:r w:rsidR="00A56939" w:rsidRPr="007A1CE5">
          <w:rPr>
            <w:rStyle w:val="af6"/>
            <w:rFonts w:cs="Arial"/>
            <w:noProof/>
            <w:lang w:eastAsia="en-AU"/>
          </w:rPr>
          <w:t>Real and Synthetic AIS AtoNs</w:t>
        </w:r>
        <w:r w:rsidR="00A56939">
          <w:rPr>
            <w:noProof/>
            <w:webHidden/>
          </w:rPr>
          <w:tab/>
        </w:r>
        <w:r>
          <w:rPr>
            <w:noProof/>
            <w:webHidden/>
          </w:rPr>
          <w:fldChar w:fldCharType="begin"/>
        </w:r>
        <w:r w:rsidR="00A56939">
          <w:rPr>
            <w:noProof/>
            <w:webHidden/>
          </w:rPr>
          <w:instrText xml:space="preserve"> PAGEREF _Toc257185397 \h </w:instrText>
        </w:r>
        <w:r>
          <w:rPr>
            <w:noProof/>
            <w:webHidden/>
          </w:rPr>
        </w:r>
        <w:r>
          <w:rPr>
            <w:noProof/>
            <w:webHidden/>
          </w:rPr>
          <w:fldChar w:fldCharType="separate"/>
        </w:r>
        <w:r w:rsidR="00A56939">
          <w:rPr>
            <w:noProof/>
            <w:webHidden/>
          </w:rPr>
          <w:t>5</w:t>
        </w:r>
        <w:r>
          <w:rPr>
            <w:noProof/>
            <w:webHidden/>
          </w:rPr>
          <w:fldChar w:fldCharType="end"/>
        </w:r>
      </w:hyperlink>
    </w:p>
    <w:p w:rsidR="00A56939" w:rsidRPr="00FA1A1D" w:rsidRDefault="00467759">
      <w:pPr>
        <w:pStyle w:val="24"/>
        <w:rPr>
          <w:rFonts w:ascii="Calibri" w:hAnsi="Calibri"/>
          <w:bCs w:val="0"/>
          <w:noProof/>
          <w:szCs w:val="22"/>
          <w:lang w:eastAsia="en-GB"/>
        </w:rPr>
      </w:pPr>
      <w:hyperlink w:anchor="_Toc257185398" w:history="1">
        <w:r w:rsidR="00A56939" w:rsidRPr="007A1CE5">
          <w:rPr>
            <w:rStyle w:val="af6"/>
            <w:rFonts w:cs="Arial"/>
            <w:noProof/>
            <w:lang w:eastAsia="en-AU"/>
          </w:rPr>
          <w:t>3.2</w:t>
        </w:r>
        <w:r w:rsidR="00A56939" w:rsidRPr="00FA1A1D">
          <w:rPr>
            <w:rFonts w:ascii="Calibri" w:hAnsi="Calibri"/>
            <w:bCs w:val="0"/>
            <w:noProof/>
            <w:szCs w:val="22"/>
            <w:lang w:eastAsia="en-GB"/>
          </w:rPr>
          <w:tab/>
        </w:r>
        <w:r w:rsidR="00A56939" w:rsidRPr="007A1CE5">
          <w:rPr>
            <w:rStyle w:val="af6"/>
            <w:rFonts w:cs="Arial"/>
            <w:noProof/>
            <w:lang w:eastAsia="en-AU"/>
          </w:rPr>
          <w:t>Virtual AIS AtoN</w:t>
        </w:r>
        <w:r w:rsidR="00A56939">
          <w:rPr>
            <w:noProof/>
            <w:webHidden/>
          </w:rPr>
          <w:tab/>
        </w:r>
        <w:r>
          <w:rPr>
            <w:noProof/>
            <w:webHidden/>
          </w:rPr>
          <w:fldChar w:fldCharType="begin"/>
        </w:r>
        <w:r w:rsidR="00A56939">
          <w:rPr>
            <w:noProof/>
            <w:webHidden/>
          </w:rPr>
          <w:instrText xml:space="preserve"> PAGEREF _Toc257185398 \h </w:instrText>
        </w:r>
        <w:r>
          <w:rPr>
            <w:noProof/>
            <w:webHidden/>
          </w:rPr>
        </w:r>
        <w:r>
          <w:rPr>
            <w:noProof/>
            <w:webHidden/>
          </w:rPr>
          <w:fldChar w:fldCharType="separate"/>
        </w:r>
        <w:r w:rsidR="00A56939">
          <w:rPr>
            <w:noProof/>
            <w:webHidden/>
          </w:rPr>
          <w:t>6</w:t>
        </w:r>
        <w:r>
          <w:rPr>
            <w:noProof/>
            <w:webHidden/>
          </w:rPr>
          <w:fldChar w:fldCharType="end"/>
        </w:r>
      </w:hyperlink>
    </w:p>
    <w:p w:rsidR="00A56939" w:rsidRPr="00FA1A1D" w:rsidRDefault="00467759">
      <w:pPr>
        <w:pStyle w:val="11"/>
        <w:rPr>
          <w:rFonts w:ascii="Calibri" w:hAnsi="Calibri" w:cs="Times New Roman"/>
          <w:b w:val="0"/>
          <w:bCs w:val="0"/>
          <w:caps w:val="0"/>
          <w:noProof/>
          <w:szCs w:val="22"/>
          <w:lang w:eastAsia="en-GB"/>
        </w:rPr>
      </w:pPr>
      <w:hyperlink w:anchor="_Toc257185399" w:history="1">
        <w:r w:rsidR="00A56939" w:rsidRPr="007A1CE5">
          <w:rPr>
            <w:rStyle w:val="af6"/>
            <w:noProof/>
          </w:rPr>
          <w:t>4</w:t>
        </w:r>
        <w:r w:rsidR="00A56939" w:rsidRPr="00FA1A1D">
          <w:rPr>
            <w:rFonts w:ascii="Calibri" w:hAnsi="Calibri" w:cs="Times New Roman"/>
            <w:b w:val="0"/>
            <w:bCs w:val="0"/>
            <w:caps w:val="0"/>
            <w:noProof/>
            <w:szCs w:val="22"/>
            <w:lang w:eastAsia="en-GB"/>
          </w:rPr>
          <w:tab/>
        </w:r>
        <w:r w:rsidR="00A56939" w:rsidRPr="007A1CE5">
          <w:rPr>
            <w:rStyle w:val="af6"/>
            <w:noProof/>
          </w:rPr>
          <w:t>Purpose</w:t>
        </w:r>
        <w:r w:rsidR="00A56939">
          <w:rPr>
            <w:noProof/>
            <w:webHidden/>
          </w:rPr>
          <w:tab/>
        </w:r>
        <w:r>
          <w:rPr>
            <w:noProof/>
            <w:webHidden/>
          </w:rPr>
          <w:fldChar w:fldCharType="begin"/>
        </w:r>
        <w:r w:rsidR="00A56939">
          <w:rPr>
            <w:noProof/>
            <w:webHidden/>
          </w:rPr>
          <w:instrText xml:space="preserve"> PAGEREF _Toc257185399 \h </w:instrText>
        </w:r>
        <w:r>
          <w:rPr>
            <w:noProof/>
            <w:webHidden/>
          </w:rPr>
        </w:r>
        <w:r>
          <w:rPr>
            <w:noProof/>
            <w:webHidden/>
          </w:rPr>
          <w:fldChar w:fldCharType="separate"/>
        </w:r>
        <w:r w:rsidR="00A56939">
          <w:rPr>
            <w:noProof/>
            <w:webHidden/>
          </w:rPr>
          <w:t>6</w:t>
        </w:r>
        <w:r>
          <w:rPr>
            <w:noProof/>
            <w:webHidden/>
          </w:rPr>
          <w:fldChar w:fldCharType="end"/>
        </w:r>
      </w:hyperlink>
    </w:p>
    <w:p w:rsidR="00A56939" w:rsidRPr="00FA1A1D" w:rsidRDefault="00467759">
      <w:pPr>
        <w:pStyle w:val="11"/>
        <w:rPr>
          <w:rFonts w:ascii="Calibri" w:hAnsi="Calibri" w:cs="Times New Roman"/>
          <w:b w:val="0"/>
          <w:bCs w:val="0"/>
          <w:caps w:val="0"/>
          <w:noProof/>
          <w:szCs w:val="22"/>
          <w:lang w:eastAsia="en-GB"/>
        </w:rPr>
      </w:pPr>
      <w:hyperlink w:anchor="_Toc257185400" w:history="1">
        <w:r w:rsidR="00A56939" w:rsidRPr="007A1CE5">
          <w:rPr>
            <w:rStyle w:val="af6"/>
            <w:noProof/>
          </w:rPr>
          <w:t>5</w:t>
        </w:r>
        <w:r w:rsidR="00A56939" w:rsidRPr="00FA1A1D">
          <w:rPr>
            <w:rFonts w:ascii="Calibri" w:hAnsi="Calibri" w:cs="Times New Roman"/>
            <w:b w:val="0"/>
            <w:bCs w:val="0"/>
            <w:caps w:val="0"/>
            <w:noProof/>
            <w:szCs w:val="22"/>
            <w:lang w:eastAsia="en-GB"/>
          </w:rPr>
          <w:tab/>
        </w:r>
        <w:r w:rsidR="00A56939" w:rsidRPr="007A1CE5">
          <w:rPr>
            <w:rStyle w:val="af6"/>
            <w:noProof/>
          </w:rPr>
          <w:t>application of virtual aids to navigation</w:t>
        </w:r>
        <w:r w:rsidR="00A56939">
          <w:rPr>
            <w:noProof/>
            <w:webHidden/>
          </w:rPr>
          <w:tab/>
        </w:r>
        <w:r>
          <w:rPr>
            <w:noProof/>
            <w:webHidden/>
          </w:rPr>
          <w:fldChar w:fldCharType="begin"/>
        </w:r>
        <w:r w:rsidR="00A56939">
          <w:rPr>
            <w:noProof/>
            <w:webHidden/>
          </w:rPr>
          <w:instrText xml:space="preserve"> PAGEREF _Toc257185400 \h </w:instrText>
        </w:r>
        <w:r>
          <w:rPr>
            <w:noProof/>
            <w:webHidden/>
          </w:rPr>
        </w:r>
        <w:r>
          <w:rPr>
            <w:noProof/>
            <w:webHidden/>
          </w:rPr>
          <w:fldChar w:fldCharType="separate"/>
        </w:r>
        <w:r w:rsidR="00A56939">
          <w:rPr>
            <w:noProof/>
            <w:webHidden/>
          </w:rPr>
          <w:t>6</w:t>
        </w:r>
        <w:r>
          <w:rPr>
            <w:noProof/>
            <w:webHidden/>
          </w:rPr>
          <w:fldChar w:fldCharType="end"/>
        </w:r>
      </w:hyperlink>
    </w:p>
    <w:p w:rsidR="00A56939" w:rsidRPr="00FA1A1D" w:rsidRDefault="00467759">
      <w:pPr>
        <w:pStyle w:val="11"/>
        <w:rPr>
          <w:rFonts w:ascii="Calibri" w:hAnsi="Calibri" w:cs="Times New Roman"/>
          <w:b w:val="0"/>
          <w:bCs w:val="0"/>
          <w:caps w:val="0"/>
          <w:noProof/>
          <w:szCs w:val="22"/>
          <w:lang w:eastAsia="en-GB"/>
        </w:rPr>
      </w:pPr>
      <w:hyperlink w:anchor="_Toc257185401" w:history="1">
        <w:r w:rsidR="00A56939" w:rsidRPr="007A1CE5">
          <w:rPr>
            <w:rStyle w:val="af6"/>
            <w:noProof/>
          </w:rPr>
          <w:t>6</w:t>
        </w:r>
        <w:r w:rsidR="00A56939" w:rsidRPr="00FA1A1D">
          <w:rPr>
            <w:rFonts w:ascii="Calibri" w:hAnsi="Calibri" w:cs="Times New Roman"/>
            <w:b w:val="0"/>
            <w:bCs w:val="0"/>
            <w:caps w:val="0"/>
            <w:noProof/>
            <w:szCs w:val="22"/>
            <w:lang w:eastAsia="en-GB"/>
          </w:rPr>
          <w:tab/>
        </w:r>
        <w:r w:rsidR="00A56939" w:rsidRPr="007A1CE5">
          <w:rPr>
            <w:rStyle w:val="af6"/>
            <w:noProof/>
          </w:rPr>
          <w:t>Risks, Limitations and Benefits</w:t>
        </w:r>
        <w:r w:rsidR="00A56939">
          <w:rPr>
            <w:noProof/>
            <w:webHidden/>
          </w:rPr>
          <w:tab/>
        </w:r>
        <w:r>
          <w:rPr>
            <w:noProof/>
            <w:webHidden/>
          </w:rPr>
          <w:fldChar w:fldCharType="begin"/>
        </w:r>
        <w:r w:rsidR="00A56939">
          <w:rPr>
            <w:noProof/>
            <w:webHidden/>
          </w:rPr>
          <w:instrText xml:space="preserve"> PAGEREF _Toc257185401 \h </w:instrText>
        </w:r>
        <w:r>
          <w:rPr>
            <w:noProof/>
            <w:webHidden/>
          </w:rPr>
        </w:r>
        <w:r>
          <w:rPr>
            <w:noProof/>
            <w:webHidden/>
          </w:rPr>
          <w:fldChar w:fldCharType="separate"/>
        </w:r>
        <w:r w:rsidR="00A56939">
          <w:rPr>
            <w:noProof/>
            <w:webHidden/>
          </w:rPr>
          <w:t>6</w:t>
        </w:r>
        <w:r>
          <w:rPr>
            <w:noProof/>
            <w:webHidden/>
          </w:rPr>
          <w:fldChar w:fldCharType="end"/>
        </w:r>
      </w:hyperlink>
    </w:p>
    <w:p w:rsidR="00A56939" w:rsidRPr="00FA1A1D" w:rsidRDefault="00467759">
      <w:pPr>
        <w:pStyle w:val="24"/>
        <w:rPr>
          <w:rFonts w:ascii="Calibri" w:hAnsi="Calibri"/>
          <w:bCs w:val="0"/>
          <w:noProof/>
          <w:szCs w:val="22"/>
          <w:lang w:eastAsia="en-GB"/>
        </w:rPr>
      </w:pPr>
      <w:hyperlink w:anchor="_Toc257185402" w:history="1">
        <w:r w:rsidR="00A56939" w:rsidRPr="007A1CE5">
          <w:rPr>
            <w:rStyle w:val="af6"/>
            <w:noProof/>
          </w:rPr>
          <w:t>6.1</w:t>
        </w:r>
        <w:r w:rsidR="00A56939" w:rsidRPr="00FA1A1D">
          <w:rPr>
            <w:rFonts w:ascii="Calibri" w:hAnsi="Calibri"/>
            <w:bCs w:val="0"/>
            <w:noProof/>
            <w:szCs w:val="22"/>
            <w:lang w:eastAsia="en-GB"/>
          </w:rPr>
          <w:tab/>
        </w:r>
        <w:r w:rsidR="00A56939" w:rsidRPr="007A1CE5">
          <w:rPr>
            <w:rStyle w:val="af6"/>
            <w:noProof/>
          </w:rPr>
          <w:t>Risks</w:t>
        </w:r>
        <w:r w:rsidR="00A56939">
          <w:rPr>
            <w:noProof/>
            <w:webHidden/>
          </w:rPr>
          <w:tab/>
        </w:r>
        <w:r>
          <w:rPr>
            <w:noProof/>
            <w:webHidden/>
          </w:rPr>
          <w:fldChar w:fldCharType="begin"/>
        </w:r>
        <w:r w:rsidR="00A56939">
          <w:rPr>
            <w:noProof/>
            <w:webHidden/>
          </w:rPr>
          <w:instrText xml:space="preserve"> PAGEREF _Toc257185402 \h </w:instrText>
        </w:r>
        <w:r>
          <w:rPr>
            <w:noProof/>
            <w:webHidden/>
          </w:rPr>
        </w:r>
        <w:r>
          <w:rPr>
            <w:noProof/>
            <w:webHidden/>
          </w:rPr>
          <w:fldChar w:fldCharType="separate"/>
        </w:r>
        <w:r w:rsidR="00A56939">
          <w:rPr>
            <w:noProof/>
            <w:webHidden/>
          </w:rPr>
          <w:t>6</w:t>
        </w:r>
        <w:r>
          <w:rPr>
            <w:noProof/>
            <w:webHidden/>
          </w:rPr>
          <w:fldChar w:fldCharType="end"/>
        </w:r>
      </w:hyperlink>
    </w:p>
    <w:p w:rsidR="00A56939" w:rsidRPr="00FA1A1D" w:rsidRDefault="00467759">
      <w:pPr>
        <w:pStyle w:val="24"/>
        <w:rPr>
          <w:rFonts w:ascii="Calibri" w:hAnsi="Calibri"/>
          <w:bCs w:val="0"/>
          <w:noProof/>
          <w:szCs w:val="22"/>
          <w:lang w:eastAsia="en-GB"/>
        </w:rPr>
      </w:pPr>
      <w:hyperlink w:anchor="_Toc257185403" w:history="1">
        <w:r w:rsidR="00A56939" w:rsidRPr="007A1CE5">
          <w:rPr>
            <w:rStyle w:val="af6"/>
            <w:noProof/>
          </w:rPr>
          <w:t>6.2</w:t>
        </w:r>
        <w:r w:rsidR="00A56939" w:rsidRPr="00FA1A1D">
          <w:rPr>
            <w:rFonts w:ascii="Calibri" w:hAnsi="Calibri"/>
            <w:bCs w:val="0"/>
            <w:noProof/>
            <w:szCs w:val="22"/>
            <w:lang w:eastAsia="en-GB"/>
          </w:rPr>
          <w:tab/>
        </w:r>
        <w:r w:rsidR="00A56939" w:rsidRPr="007A1CE5">
          <w:rPr>
            <w:rStyle w:val="af6"/>
            <w:noProof/>
          </w:rPr>
          <w:t>Limitations</w:t>
        </w:r>
        <w:r w:rsidR="00A56939">
          <w:rPr>
            <w:noProof/>
            <w:webHidden/>
          </w:rPr>
          <w:tab/>
        </w:r>
        <w:r>
          <w:rPr>
            <w:noProof/>
            <w:webHidden/>
          </w:rPr>
          <w:fldChar w:fldCharType="begin"/>
        </w:r>
        <w:r w:rsidR="00A56939">
          <w:rPr>
            <w:noProof/>
            <w:webHidden/>
          </w:rPr>
          <w:instrText xml:space="preserve"> PAGEREF _Toc257185403 \h </w:instrText>
        </w:r>
        <w:r>
          <w:rPr>
            <w:noProof/>
            <w:webHidden/>
          </w:rPr>
        </w:r>
        <w:r>
          <w:rPr>
            <w:noProof/>
            <w:webHidden/>
          </w:rPr>
          <w:fldChar w:fldCharType="separate"/>
        </w:r>
        <w:r w:rsidR="00A56939">
          <w:rPr>
            <w:noProof/>
            <w:webHidden/>
          </w:rPr>
          <w:t>7</w:t>
        </w:r>
        <w:r>
          <w:rPr>
            <w:noProof/>
            <w:webHidden/>
          </w:rPr>
          <w:fldChar w:fldCharType="end"/>
        </w:r>
      </w:hyperlink>
    </w:p>
    <w:p w:rsidR="00A56939" w:rsidRPr="00FA1A1D" w:rsidRDefault="00467759">
      <w:pPr>
        <w:pStyle w:val="24"/>
        <w:rPr>
          <w:rFonts w:ascii="Calibri" w:hAnsi="Calibri"/>
          <w:bCs w:val="0"/>
          <w:noProof/>
          <w:szCs w:val="22"/>
          <w:lang w:eastAsia="en-GB"/>
        </w:rPr>
      </w:pPr>
      <w:hyperlink w:anchor="_Toc257185404" w:history="1">
        <w:r w:rsidR="00A56939" w:rsidRPr="007A1CE5">
          <w:rPr>
            <w:rStyle w:val="af6"/>
            <w:noProof/>
          </w:rPr>
          <w:t>6.3</w:t>
        </w:r>
        <w:r w:rsidR="00A56939" w:rsidRPr="00FA1A1D">
          <w:rPr>
            <w:rFonts w:ascii="Calibri" w:hAnsi="Calibri"/>
            <w:bCs w:val="0"/>
            <w:noProof/>
            <w:szCs w:val="22"/>
            <w:lang w:eastAsia="en-GB"/>
          </w:rPr>
          <w:tab/>
        </w:r>
        <w:r w:rsidR="00A56939" w:rsidRPr="007A1CE5">
          <w:rPr>
            <w:rStyle w:val="af6"/>
            <w:noProof/>
          </w:rPr>
          <w:t>Benefits</w:t>
        </w:r>
        <w:r w:rsidR="00A56939">
          <w:rPr>
            <w:noProof/>
            <w:webHidden/>
          </w:rPr>
          <w:tab/>
        </w:r>
        <w:r>
          <w:rPr>
            <w:noProof/>
            <w:webHidden/>
          </w:rPr>
          <w:fldChar w:fldCharType="begin"/>
        </w:r>
        <w:r w:rsidR="00A56939">
          <w:rPr>
            <w:noProof/>
            <w:webHidden/>
          </w:rPr>
          <w:instrText xml:space="preserve"> PAGEREF _Toc257185404 \h </w:instrText>
        </w:r>
        <w:r>
          <w:rPr>
            <w:noProof/>
            <w:webHidden/>
          </w:rPr>
        </w:r>
        <w:r>
          <w:rPr>
            <w:noProof/>
            <w:webHidden/>
          </w:rPr>
          <w:fldChar w:fldCharType="separate"/>
        </w:r>
        <w:r w:rsidR="00A56939">
          <w:rPr>
            <w:noProof/>
            <w:webHidden/>
          </w:rPr>
          <w:t>7</w:t>
        </w:r>
        <w:r>
          <w:rPr>
            <w:noProof/>
            <w:webHidden/>
          </w:rPr>
          <w:fldChar w:fldCharType="end"/>
        </w:r>
      </w:hyperlink>
    </w:p>
    <w:p w:rsidR="00A56939" w:rsidRPr="00FA1A1D" w:rsidRDefault="00467759">
      <w:pPr>
        <w:pStyle w:val="11"/>
        <w:rPr>
          <w:rFonts w:ascii="Calibri" w:hAnsi="Calibri" w:cs="Times New Roman"/>
          <w:b w:val="0"/>
          <w:bCs w:val="0"/>
          <w:caps w:val="0"/>
          <w:noProof/>
          <w:szCs w:val="22"/>
          <w:lang w:eastAsia="en-GB"/>
        </w:rPr>
      </w:pPr>
      <w:hyperlink w:anchor="_Toc257185405" w:history="1">
        <w:r w:rsidR="00A56939" w:rsidRPr="007A1CE5">
          <w:rPr>
            <w:rStyle w:val="af6"/>
            <w:noProof/>
          </w:rPr>
          <w:t>7</w:t>
        </w:r>
        <w:r w:rsidR="00A56939" w:rsidRPr="00FA1A1D">
          <w:rPr>
            <w:rFonts w:ascii="Calibri" w:hAnsi="Calibri" w:cs="Times New Roman"/>
            <w:b w:val="0"/>
            <w:bCs w:val="0"/>
            <w:caps w:val="0"/>
            <w:noProof/>
            <w:szCs w:val="22"/>
            <w:lang w:eastAsia="en-GB"/>
          </w:rPr>
          <w:tab/>
        </w:r>
        <w:r w:rsidR="00A56939" w:rsidRPr="007A1CE5">
          <w:rPr>
            <w:rStyle w:val="af6"/>
            <w:noProof/>
          </w:rPr>
          <w:t>summary</w:t>
        </w:r>
        <w:r w:rsidR="00A56939">
          <w:rPr>
            <w:noProof/>
            <w:webHidden/>
          </w:rPr>
          <w:tab/>
        </w:r>
        <w:r>
          <w:rPr>
            <w:noProof/>
            <w:webHidden/>
          </w:rPr>
          <w:fldChar w:fldCharType="begin"/>
        </w:r>
        <w:r w:rsidR="00A56939">
          <w:rPr>
            <w:noProof/>
            <w:webHidden/>
          </w:rPr>
          <w:instrText xml:space="preserve"> PAGEREF _Toc257185405 \h </w:instrText>
        </w:r>
        <w:r>
          <w:rPr>
            <w:noProof/>
            <w:webHidden/>
          </w:rPr>
        </w:r>
        <w:r>
          <w:rPr>
            <w:noProof/>
            <w:webHidden/>
          </w:rPr>
          <w:fldChar w:fldCharType="separate"/>
        </w:r>
        <w:r w:rsidR="00A56939">
          <w:rPr>
            <w:noProof/>
            <w:webHidden/>
          </w:rPr>
          <w:t>7</w:t>
        </w:r>
        <w:r>
          <w:rPr>
            <w:noProof/>
            <w:webHidden/>
          </w:rPr>
          <w:fldChar w:fldCharType="end"/>
        </w:r>
      </w:hyperlink>
    </w:p>
    <w:p w:rsidR="00AB0D66" w:rsidRPr="0048570D" w:rsidRDefault="00467759" w:rsidP="002D4569">
      <w:pPr>
        <w:pStyle w:val="a1"/>
      </w:pPr>
      <w:r w:rsidRPr="0048570D">
        <w:rPr>
          <w:bCs/>
          <w:caps/>
        </w:rPr>
        <w:fldChar w:fldCharType="end"/>
      </w:r>
    </w:p>
    <w:p w:rsidR="00AB0D66" w:rsidRPr="0048570D" w:rsidRDefault="00AB0D66" w:rsidP="00211EEF">
      <w:pPr>
        <w:pStyle w:val="a1"/>
        <w:jc w:val="center"/>
        <w:rPr>
          <w:b/>
          <w:sz w:val="32"/>
          <w:szCs w:val="32"/>
        </w:rPr>
      </w:pPr>
      <w:r w:rsidRPr="0048570D">
        <w:br w:type="page"/>
      </w:r>
      <w:r w:rsidRPr="0048570D">
        <w:rPr>
          <w:b/>
          <w:sz w:val="32"/>
          <w:szCs w:val="32"/>
        </w:rPr>
        <w:lastRenderedPageBreak/>
        <w:t>ANNEX</w:t>
      </w:r>
    </w:p>
    <w:p w:rsidR="00AB0D66" w:rsidRPr="0048570D" w:rsidRDefault="00AB0D66" w:rsidP="00985597">
      <w:pPr>
        <w:pStyle w:val="a1"/>
        <w:jc w:val="center"/>
        <w:rPr>
          <w:b/>
          <w:sz w:val="32"/>
          <w:szCs w:val="32"/>
        </w:rPr>
      </w:pPr>
      <w:r w:rsidRPr="0048570D">
        <w:rPr>
          <w:b/>
          <w:sz w:val="32"/>
          <w:szCs w:val="32"/>
        </w:rPr>
        <w:t>Virtual Aids to Navigation</w:t>
      </w:r>
    </w:p>
    <w:p w:rsidR="00AB0D66" w:rsidRPr="0048570D" w:rsidRDefault="00AB0D66" w:rsidP="00DC27A1">
      <w:pPr>
        <w:pStyle w:val="1"/>
        <w:numPr>
          <w:ilvl w:val="0"/>
          <w:numId w:val="7"/>
        </w:numPr>
      </w:pPr>
      <w:bookmarkStart w:id="39" w:name="_Toc216489705"/>
      <w:bookmarkStart w:id="40" w:name="_Toc257185392"/>
      <w:r w:rsidRPr="0048570D">
        <w:t>Introduction</w:t>
      </w:r>
      <w:bookmarkEnd w:id="39"/>
      <w:bookmarkEnd w:id="40"/>
    </w:p>
    <w:p w:rsidR="00AB0D66" w:rsidRPr="0048570D" w:rsidRDefault="00AB0D66" w:rsidP="00223450">
      <w:pPr>
        <w:pStyle w:val="a1"/>
        <w:rPr>
          <w:lang w:eastAsia="de-DE"/>
        </w:rPr>
      </w:pPr>
      <w:r w:rsidRPr="0048570D">
        <w:rPr>
          <w:lang w:eastAsia="de-DE"/>
        </w:rPr>
        <w:t>IALA recognises that there are various tools available for use by aids to navigation authorities to improve and enhance services to mariners.  Among these are visual aids, radio aids and now, virtual aids to navigation.</w:t>
      </w:r>
    </w:p>
    <w:p w:rsidR="00AB0D66" w:rsidRPr="0048570D" w:rsidRDefault="00AB0D66" w:rsidP="00223450">
      <w:pPr>
        <w:pStyle w:val="a1"/>
        <w:rPr>
          <w:lang w:eastAsia="de-DE"/>
        </w:rPr>
      </w:pPr>
      <w:r w:rsidRPr="0048570D">
        <w:rPr>
          <w:lang w:eastAsia="de-DE"/>
        </w:rPr>
        <w:t xml:space="preserve">This </w:t>
      </w:r>
      <w:r>
        <w:rPr>
          <w:lang w:eastAsia="de-DE"/>
        </w:rPr>
        <w:t>R</w:t>
      </w:r>
      <w:r w:rsidRPr="0048570D">
        <w:rPr>
          <w:lang w:eastAsia="de-DE"/>
        </w:rPr>
        <w:t xml:space="preserve">ecommendation offers national members and other authorities guidance on the </w:t>
      </w:r>
      <w:r>
        <w:rPr>
          <w:lang w:eastAsia="de-DE"/>
        </w:rPr>
        <w:t>provision</w:t>
      </w:r>
      <w:r w:rsidRPr="0048570D">
        <w:rPr>
          <w:lang w:eastAsia="de-DE"/>
        </w:rPr>
        <w:t xml:space="preserve"> of virtual aids to navigation</w:t>
      </w:r>
      <w:r>
        <w:rPr>
          <w:lang w:eastAsia="de-DE"/>
        </w:rPr>
        <w:t xml:space="preserve"> (Virtual AtoN)</w:t>
      </w:r>
      <w:r w:rsidRPr="0048570D">
        <w:rPr>
          <w:lang w:eastAsia="de-DE"/>
        </w:rPr>
        <w:t>.</w:t>
      </w:r>
    </w:p>
    <w:p w:rsidR="00AB0D66" w:rsidRPr="0048570D" w:rsidRDefault="00AB0D66" w:rsidP="00DC27A1">
      <w:pPr>
        <w:pStyle w:val="1"/>
        <w:numPr>
          <w:ilvl w:val="0"/>
          <w:numId w:val="7"/>
        </w:numPr>
      </w:pPr>
      <w:bookmarkStart w:id="41" w:name="_Toc257185393"/>
      <w:r w:rsidRPr="0048570D">
        <w:t>Definition</w:t>
      </w:r>
      <w:bookmarkEnd w:id="41"/>
    </w:p>
    <w:p w:rsidR="00AB0D66" w:rsidRPr="0048570D" w:rsidRDefault="00AB0D66" w:rsidP="00DC27A1">
      <w:pPr>
        <w:pStyle w:val="2"/>
        <w:numPr>
          <w:ilvl w:val="1"/>
          <w:numId w:val="7"/>
        </w:numPr>
        <w:rPr>
          <w:lang w:eastAsia="de-DE"/>
        </w:rPr>
      </w:pPr>
      <w:bookmarkStart w:id="42" w:name="_Toc257185394"/>
      <w:r w:rsidRPr="0048570D">
        <w:rPr>
          <w:lang w:eastAsia="de-DE"/>
        </w:rPr>
        <w:t>Definition</w:t>
      </w:r>
      <w:bookmarkEnd w:id="42"/>
    </w:p>
    <w:p w:rsidR="00AB0D66" w:rsidRPr="0048570D" w:rsidRDefault="00AB0D66" w:rsidP="00223450">
      <w:pPr>
        <w:pStyle w:val="a1"/>
        <w:rPr>
          <w:lang w:eastAsia="de-DE"/>
        </w:rPr>
      </w:pPr>
      <w:r w:rsidRPr="0048570D">
        <w:rPr>
          <w:lang w:eastAsia="de-DE"/>
        </w:rPr>
        <w:t>A virtual aid to navigation does not physically exist but is a digital information object</w:t>
      </w:r>
      <w:r w:rsidR="008F0A0D">
        <w:rPr>
          <w:rStyle w:val="a9"/>
          <w:lang w:eastAsia="de-DE"/>
        </w:rPr>
        <w:footnoteReference w:id="1"/>
      </w:r>
      <w:r w:rsidR="008F0A0D">
        <w:rPr>
          <w:lang w:eastAsia="de-DE"/>
        </w:rPr>
        <w:t xml:space="preserve"> </w:t>
      </w:r>
      <w:r w:rsidRPr="0048570D">
        <w:rPr>
          <w:lang w:eastAsia="de-DE"/>
        </w:rPr>
        <w:t>promulgated by an authorised service provider that can be presented on navigational systems</w:t>
      </w:r>
      <w:ins w:id="43" w:author="lighthouse" w:date="2011-10-19T19:15:00Z">
        <w:r w:rsidR="00632C5F">
          <w:rPr>
            <w:rFonts w:hint="eastAsia"/>
            <w:lang w:eastAsia="ja-JP"/>
          </w:rPr>
          <w:t xml:space="preserve"> after approval of a </w:t>
        </w:r>
      </w:ins>
      <w:ins w:id="44" w:author="lighthouse" w:date="2011-10-19T19:16:00Z">
        <w:r w:rsidR="00632C5F">
          <w:rPr>
            <w:rFonts w:hint="eastAsia"/>
            <w:lang w:eastAsia="ja-JP"/>
          </w:rPr>
          <w:t xml:space="preserve">national </w:t>
        </w:r>
      </w:ins>
      <w:ins w:id="45" w:author="lighthouse" w:date="2011-10-19T19:15:00Z">
        <w:r w:rsidR="00632C5F">
          <w:rPr>
            <w:rFonts w:hint="eastAsia"/>
            <w:lang w:eastAsia="ja-JP"/>
          </w:rPr>
          <w:t>competent</w:t>
        </w:r>
      </w:ins>
      <w:ins w:id="46" w:author="lighthouse" w:date="2011-10-19T19:16:00Z">
        <w:r w:rsidR="00632C5F">
          <w:rPr>
            <w:rFonts w:hint="eastAsia"/>
            <w:lang w:eastAsia="ja-JP"/>
          </w:rPr>
          <w:t xml:space="preserve"> authority</w:t>
        </w:r>
      </w:ins>
      <w:r w:rsidRPr="0048570D">
        <w:rPr>
          <w:lang w:eastAsia="de-DE"/>
        </w:rPr>
        <w:t>.</w:t>
      </w:r>
    </w:p>
    <w:p w:rsidR="00AB0D66" w:rsidRPr="0048570D" w:rsidRDefault="00AB0D66" w:rsidP="00DC27A1">
      <w:pPr>
        <w:pStyle w:val="2"/>
        <w:numPr>
          <w:ilvl w:val="1"/>
          <w:numId w:val="7"/>
        </w:numPr>
        <w:rPr>
          <w:lang w:eastAsia="de-DE"/>
        </w:rPr>
      </w:pPr>
      <w:bookmarkStart w:id="47" w:name="_Toc257185395"/>
      <w:r w:rsidRPr="0048570D">
        <w:rPr>
          <w:lang w:eastAsia="de-DE"/>
        </w:rPr>
        <w:t>Amplification</w:t>
      </w:r>
      <w:bookmarkEnd w:id="47"/>
    </w:p>
    <w:p w:rsidR="00AB0D66" w:rsidRPr="0048570D" w:rsidRDefault="00AB0D66" w:rsidP="00223450">
      <w:pPr>
        <w:pStyle w:val="a1"/>
      </w:pPr>
      <w:r>
        <w:rPr>
          <w:lang w:eastAsia="de-DE"/>
        </w:rPr>
        <w:t>Virtual AtoN</w:t>
      </w:r>
      <w:r w:rsidRPr="0048570D">
        <w:t xml:space="preserve"> can be used to inform the mariner about dangers to navigation as well as safe waterways, areas in which extra caution may be necessary and areas to be avoided.</w:t>
      </w:r>
    </w:p>
    <w:p w:rsidR="00AB0D66" w:rsidRPr="0048570D" w:rsidRDefault="00AB0D66" w:rsidP="00223450">
      <w:pPr>
        <w:pStyle w:val="a1"/>
      </w:pPr>
      <w:r w:rsidRPr="0048570D">
        <w:t>They may be used to represent a line, area, position or other form that may be displayed graphically.</w:t>
      </w:r>
    </w:p>
    <w:p w:rsidR="00AB0D66" w:rsidRDefault="00AB0D66" w:rsidP="00223450">
      <w:pPr>
        <w:pStyle w:val="a1"/>
        <w:rPr>
          <w:lang w:eastAsia="ja-JP"/>
        </w:rPr>
      </w:pPr>
      <w:r>
        <w:t>The information, including geographic position, carried by v</w:t>
      </w:r>
      <w:r w:rsidRPr="0048570D">
        <w:t xml:space="preserve">irtual aids to navigation </w:t>
      </w:r>
      <w:r w:rsidRPr="002F0BDB">
        <w:t>may b</w:t>
      </w:r>
      <w:r>
        <w:t>e fixed or may be changed over time (dynamic), depending on the intended purpose.</w:t>
      </w:r>
      <w:ins w:id="48" w:author="lighthouse" w:date="2011-10-19T19:30:00Z">
        <w:r w:rsidR="00337586">
          <w:rPr>
            <w:rFonts w:hint="eastAsia"/>
            <w:lang w:eastAsia="ja-JP"/>
          </w:rPr>
          <w:t xml:space="preserve">  </w:t>
        </w:r>
      </w:ins>
      <w:ins w:id="49" w:author="lighthouse" w:date="2012-04-26T16:25:00Z">
        <w:r w:rsidR="00DF7D42">
          <w:rPr>
            <w:rFonts w:hint="eastAsia"/>
            <w:lang w:eastAsia="ja-JP"/>
          </w:rPr>
          <w:t>There are two application</w:t>
        </w:r>
      </w:ins>
      <w:ins w:id="50" w:author="lighthouse" w:date="2012-04-26T16:33:00Z">
        <w:r w:rsidR="002F2862">
          <w:rPr>
            <w:rFonts w:hint="eastAsia"/>
            <w:lang w:eastAsia="ja-JP"/>
          </w:rPr>
          <w:t>s</w:t>
        </w:r>
      </w:ins>
      <w:ins w:id="51" w:author="lighthouse" w:date="2012-04-26T16:25:00Z">
        <w:r w:rsidR="00DF7D42">
          <w:rPr>
            <w:rFonts w:hint="eastAsia"/>
            <w:lang w:eastAsia="ja-JP"/>
          </w:rPr>
          <w:t xml:space="preserve"> of virtual AtoN, temporary and permanently.  </w:t>
        </w:r>
      </w:ins>
      <w:ins w:id="52" w:author="lighthouse" w:date="2011-10-19T19:30:00Z">
        <w:r w:rsidR="00337586">
          <w:rPr>
            <w:lang w:eastAsia="de-DE"/>
          </w:rPr>
          <w:t>They</w:t>
        </w:r>
        <w:r w:rsidR="00337586">
          <w:t xml:space="preserve"> </w:t>
        </w:r>
        <w:r w:rsidR="00337586" w:rsidRPr="002F0BDB">
          <w:t>should be reflected</w:t>
        </w:r>
        <w:r w:rsidR="00337586">
          <w:t xml:space="preserve"> in</w:t>
        </w:r>
        <w:r w:rsidR="00337586" w:rsidRPr="009423F0">
          <w:t xml:space="preserve"> Maritime Safety Information</w:t>
        </w:r>
        <w:r w:rsidR="00337586">
          <w:t xml:space="preserve"> (MSI)</w:t>
        </w:r>
      </w:ins>
      <w:ins w:id="53" w:author="lighthouse" w:date="2012-04-26T16:33:00Z">
        <w:r w:rsidR="002F2862">
          <w:rPr>
            <w:rFonts w:hint="eastAsia"/>
            <w:lang w:eastAsia="ja-JP"/>
          </w:rPr>
          <w:t xml:space="preserve"> and </w:t>
        </w:r>
      </w:ins>
      <w:ins w:id="54" w:author="lighthouse" w:date="2011-10-19T19:30:00Z">
        <w:r w:rsidR="00337586">
          <w:t xml:space="preserve">be shown on the relevant nautical </w:t>
        </w:r>
      </w:ins>
      <w:ins w:id="55" w:author="lighthouse" w:date="2012-04-26T16:26:00Z">
        <w:r w:rsidR="00DF7D42">
          <w:rPr>
            <w:rFonts w:hint="eastAsia"/>
            <w:lang w:eastAsia="ja-JP"/>
          </w:rPr>
          <w:t xml:space="preserve">paper </w:t>
        </w:r>
      </w:ins>
      <w:ins w:id="56" w:author="lighthouse" w:date="2011-10-19T19:30:00Z">
        <w:r w:rsidR="00337586">
          <w:t>chart</w:t>
        </w:r>
      </w:ins>
      <w:ins w:id="57" w:author="lighthouse" w:date="2012-04-26T16:26:00Z">
        <w:r w:rsidR="00DF7D42">
          <w:rPr>
            <w:rFonts w:hint="eastAsia"/>
            <w:lang w:eastAsia="ja-JP"/>
          </w:rPr>
          <w:t xml:space="preserve">, ENC and other relevant </w:t>
        </w:r>
        <w:r w:rsidR="002F2862">
          <w:rPr>
            <w:rFonts w:hint="eastAsia"/>
            <w:lang w:eastAsia="ja-JP"/>
          </w:rPr>
          <w:t>nautical publications</w:t>
        </w:r>
      </w:ins>
      <w:ins w:id="58" w:author="lighthouse" w:date="2011-10-19T19:30:00Z">
        <w:r w:rsidR="00337586">
          <w:t xml:space="preserve"> in due course</w:t>
        </w:r>
        <w:r w:rsidR="00337586">
          <w:rPr>
            <w:rFonts w:hint="eastAsia"/>
            <w:lang w:eastAsia="ja-JP"/>
          </w:rPr>
          <w:t>.</w:t>
        </w:r>
      </w:ins>
    </w:p>
    <w:p w:rsidR="00071B70" w:rsidDel="00166F8A" w:rsidRDefault="00071B70" w:rsidP="00223450">
      <w:pPr>
        <w:pStyle w:val="a1"/>
        <w:rPr>
          <w:del w:id="59" w:author="lighthouse" w:date="2012-04-26T17:18:00Z"/>
          <w:lang w:eastAsia="ja-JP"/>
        </w:rPr>
      </w:pPr>
      <w:del w:id="60" w:author="lighthouse" w:date="2012-04-26T16:24:00Z">
        <w:r w:rsidDel="00DF7D42">
          <w:rPr>
            <w:rFonts w:hint="eastAsia"/>
            <w:lang w:eastAsia="ja-JP"/>
          </w:rPr>
          <w:delText>There are two application of virtual AtoN, temporary and p</w:delText>
        </w:r>
      </w:del>
      <w:del w:id="61" w:author="lighthouse" w:date="2011-10-19T19:57:00Z">
        <w:r w:rsidDel="00EC30A1">
          <w:rPr>
            <w:rFonts w:hint="eastAsia"/>
            <w:lang w:eastAsia="ja-JP"/>
          </w:rPr>
          <w:delText>a</w:delText>
        </w:r>
      </w:del>
      <w:del w:id="62" w:author="lighthouse" w:date="2012-04-26T16:24:00Z">
        <w:r w:rsidDel="00DF7D42">
          <w:rPr>
            <w:rFonts w:hint="eastAsia"/>
            <w:lang w:eastAsia="ja-JP"/>
          </w:rPr>
          <w:delText>ermanently.</w:delText>
        </w:r>
      </w:del>
    </w:p>
    <w:p w:rsidR="008843C0" w:rsidRPr="0048570D" w:rsidRDefault="008843C0" w:rsidP="008F0A0D">
      <w:pPr>
        <w:pStyle w:val="a1"/>
        <w:rPr>
          <w:lang w:eastAsia="ja-JP"/>
        </w:rPr>
      </w:pPr>
      <w:ins w:id="63" w:author="lighthouse" w:date="2011-10-19T19:06:00Z">
        <w:r>
          <w:rPr>
            <w:rFonts w:hint="eastAsia"/>
            <w:lang w:eastAsia="ja-JP"/>
          </w:rPr>
          <w:t>The information from v</w:t>
        </w:r>
      </w:ins>
      <w:ins w:id="64" w:author="lighthouse" w:date="2011-10-19T19:05:00Z">
        <w:r>
          <w:rPr>
            <w:lang w:eastAsia="ja-JP"/>
          </w:rPr>
          <w:t>irtual</w:t>
        </w:r>
        <w:r>
          <w:rPr>
            <w:rFonts w:hint="eastAsia"/>
            <w:lang w:eastAsia="ja-JP"/>
          </w:rPr>
          <w:t xml:space="preserve"> AtoN should be </w:t>
        </w:r>
      </w:ins>
      <w:ins w:id="65" w:author="lighthouse" w:date="2011-10-19T19:06:00Z">
        <w:r>
          <w:rPr>
            <w:rFonts w:hint="eastAsia"/>
            <w:lang w:eastAsia="ja-JP"/>
          </w:rPr>
          <w:t xml:space="preserve">considered </w:t>
        </w:r>
      </w:ins>
      <w:ins w:id="66" w:author="lighthouse" w:date="2011-10-19T19:05:00Z">
        <w:r>
          <w:rPr>
            <w:rFonts w:hint="eastAsia"/>
            <w:lang w:eastAsia="ja-JP"/>
          </w:rPr>
          <w:t xml:space="preserve"> </w:t>
        </w:r>
      </w:ins>
      <w:ins w:id="67" w:author="lighthouse" w:date="2011-10-19T19:33:00Z">
        <w:r w:rsidR="00337586">
          <w:rPr>
            <w:rFonts w:hint="eastAsia"/>
            <w:lang w:eastAsia="ja-JP"/>
          </w:rPr>
          <w:t>as same as real AtoN.</w:t>
        </w:r>
      </w:ins>
    </w:p>
    <w:p w:rsidR="00AB0D66" w:rsidRPr="0048570D" w:rsidRDefault="00AB0D66" w:rsidP="00DC27A1">
      <w:pPr>
        <w:pStyle w:val="1"/>
        <w:numPr>
          <w:ilvl w:val="0"/>
          <w:numId w:val="7"/>
        </w:numPr>
      </w:pPr>
      <w:bookmarkStart w:id="68" w:name="_Toc216489709"/>
      <w:bookmarkStart w:id="69" w:name="_Toc257185396"/>
      <w:r w:rsidRPr="0048570D">
        <w:t>Background</w:t>
      </w:r>
      <w:bookmarkEnd w:id="68"/>
      <w:bookmarkEnd w:id="69"/>
    </w:p>
    <w:p w:rsidR="00AB0D66" w:rsidRPr="0048570D" w:rsidRDefault="00AB0D66" w:rsidP="00223450">
      <w:pPr>
        <w:pStyle w:val="a1"/>
        <w:rPr>
          <w:sz w:val="24"/>
          <w:lang w:eastAsia="de-DE"/>
        </w:rPr>
      </w:pPr>
      <w:commentRangeStart w:id="70"/>
      <w:r w:rsidRPr="0048570D">
        <w:rPr>
          <w:sz w:val="24"/>
          <w:lang w:eastAsia="de-DE"/>
        </w:rPr>
        <w:t xml:space="preserve">AIS </w:t>
      </w:r>
      <w:r>
        <w:rPr>
          <w:sz w:val="24"/>
          <w:lang w:eastAsia="de-DE"/>
        </w:rPr>
        <w:t xml:space="preserve">(Automatic Identification System) </w:t>
      </w:r>
      <w:r w:rsidRPr="0048570D">
        <w:rPr>
          <w:sz w:val="24"/>
          <w:lang w:eastAsia="de-DE"/>
        </w:rPr>
        <w:t>i</w:t>
      </w:r>
      <w:r w:rsidRPr="0048570D">
        <w:t xml:space="preserve">s being used as an aid to navigation to improve and enhance services to mariners.  IALA Recommendation A-126 (On The Use of the Automatic Identification System (AIS) in Marine Aids to Navigation Services) and IALA Guideline No. 1062 (On </w:t>
      </w:r>
      <w:r w:rsidR="00BD0A5D">
        <w:t>t</w:t>
      </w:r>
      <w:r w:rsidRPr="0048570D">
        <w:t>he establishment of AIS as an Aid to Navigation) provide technical details on the use of real, synthetic and virtual AIS aids to navigation.</w:t>
      </w:r>
    </w:p>
    <w:p w:rsidR="00AB0D66" w:rsidRDefault="00AB0D66" w:rsidP="00223450">
      <w:pPr>
        <w:pStyle w:val="a1"/>
        <w:rPr>
          <w:ins w:id="71" w:author="lighthouse" w:date="2012-11-13T08:29:00Z"/>
          <w:lang w:eastAsia="ja-JP"/>
        </w:rPr>
      </w:pPr>
      <w:r w:rsidRPr="0048570D">
        <w:rPr>
          <w:lang w:eastAsia="en-AU"/>
        </w:rPr>
        <w:t>AIS AtoN can currently be implemented in three ways - real, synthetic and virtual.  I</w:t>
      </w:r>
      <w:r w:rsidRPr="0048570D">
        <w:rPr>
          <w:lang w:eastAsia="de-DE"/>
        </w:rPr>
        <w:t>n the future, methods other than AIS will also be available to generate virtual aids to navigation.</w:t>
      </w:r>
    </w:p>
    <w:p w:rsidR="00876CC7" w:rsidRDefault="00876CC7" w:rsidP="00223450">
      <w:pPr>
        <w:pStyle w:val="a1"/>
        <w:rPr>
          <w:ins w:id="72" w:author="lighthouse" w:date="2012-11-13T08:29:00Z"/>
          <w:lang w:eastAsia="ja-JP"/>
        </w:rPr>
      </w:pPr>
    </w:p>
    <w:p w:rsidR="00876CC7" w:rsidRDefault="00483E16" w:rsidP="00223450">
      <w:pPr>
        <w:pStyle w:val="a1"/>
        <w:rPr>
          <w:ins w:id="73" w:author="lighthouse" w:date="2012-11-13T09:06:00Z"/>
          <w:lang w:eastAsia="ja-JP"/>
        </w:rPr>
      </w:pPr>
      <w:ins w:id="74" w:author="lighthouse" w:date="2012-11-13T08:31:00Z">
        <w:r>
          <w:rPr>
            <w:rFonts w:hint="eastAsia"/>
            <w:lang w:eastAsia="ja-JP"/>
          </w:rPr>
          <w:t>However,</w:t>
        </w:r>
      </w:ins>
      <w:ins w:id="75" w:author="lighthouse" w:date="2012-11-13T10:24:00Z">
        <w:r>
          <w:rPr>
            <w:rFonts w:hint="eastAsia"/>
            <w:lang w:eastAsia="ja-JP"/>
          </w:rPr>
          <w:t>the</w:t>
        </w:r>
      </w:ins>
      <w:ins w:id="76" w:author="lighthouse" w:date="2012-11-13T08:31:00Z">
        <w:r w:rsidR="00AD04F1">
          <w:rPr>
            <w:rFonts w:hint="eastAsia"/>
            <w:lang w:eastAsia="ja-JP"/>
          </w:rPr>
          <w:t xml:space="preserve"> discussion of </w:t>
        </w:r>
      </w:ins>
      <w:ins w:id="77" w:author="lighthouse" w:date="2012-11-13T10:24:00Z">
        <w:r>
          <w:rPr>
            <w:rFonts w:hint="eastAsia"/>
            <w:lang w:eastAsia="ja-JP"/>
          </w:rPr>
          <w:t>the 58</w:t>
        </w:r>
        <w:r w:rsidR="00467759" w:rsidRPr="00467759">
          <w:rPr>
            <w:vertAlign w:val="superscript"/>
            <w:lang w:eastAsia="ja-JP"/>
            <w:rPrChange w:id="78" w:author="lighthouse" w:date="2012-11-13T10:24:00Z">
              <w:rPr>
                <w:sz w:val="16"/>
                <w:szCs w:val="16"/>
                <w:lang w:eastAsia="ja-JP"/>
              </w:rPr>
            </w:rPrChange>
          </w:rPr>
          <w:t>th</w:t>
        </w:r>
        <w:r>
          <w:rPr>
            <w:rFonts w:hint="eastAsia"/>
            <w:lang w:eastAsia="ja-JP"/>
          </w:rPr>
          <w:t xml:space="preserve"> session of </w:t>
        </w:r>
      </w:ins>
      <w:ins w:id="79" w:author="lighthouse" w:date="2012-11-13T08:31:00Z">
        <w:r w:rsidR="00AD04F1">
          <w:rPr>
            <w:rFonts w:hint="eastAsia"/>
            <w:lang w:eastAsia="ja-JP"/>
          </w:rPr>
          <w:t xml:space="preserve">IMO NAV Sub-Committee </w:t>
        </w:r>
      </w:ins>
      <w:ins w:id="80" w:author="lighthouse" w:date="2012-11-13T10:25:00Z">
        <w:r>
          <w:rPr>
            <w:rFonts w:hint="eastAsia"/>
            <w:lang w:eastAsia="ja-JP"/>
          </w:rPr>
          <w:t xml:space="preserve">(2012) </w:t>
        </w:r>
      </w:ins>
      <w:ins w:id="81" w:author="lighthouse" w:date="2012-11-13T08:31:00Z">
        <w:r w:rsidR="00AD04F1">
          <w:rPr>
            <w:rFonts w:hint="eastAsia"/>
            <w:lang w:eastAsia="ja-JP"/>
          </w:rPr>
          <w:t xml:space="preserve">decided that the </w:t>
        </w:r>
        <w:r w:rsidR="00AD04F1">
          <w:rPr>
            <w:lang w:eastAsia="ja-JP"/>
          </w:rPr>
          <w:t>definition</w:t>
        </w:r>
        <w:r w:rsidR="00AD04F1">
          <w:rPr>
            <w:rFonts w:hint="eastAsia"/>
            <w:lang w:eastAsia="ja-JP"/>
          </w:rPr>
          <w:t xml:space="preserve"> of AIS-AtoN </w:t>
        </w:r>
      </w:ins>
      <w:ins w:id="82" w:author="lighthouse" w:date="2012-11-13T08:59:00Z">
        <w:r w:rsidR="00080C42">
          <w:rPr>
            <w:rFonts w:hint="eastAsia"/>
            <w:lang w:eastAsia="ja-JP"/>
          </w:rPr>
          <w:t>classified only physical AIS-AtoN and virtual AIS-AtoN because from the mariner</w:t>
        </w:r>
      </w:ins>
      <w:ins w:id="83" w:author="lighthouse" w:date="2012-11-13T09:00:00Z">
        <w:r w:rsidR="00080C42">
          <w:rPr>
            <w:lang w:eastAsia="ja-JP"/>
          </w:rPr>
          <w:t>’</w:t>
        </w:r>
        <w:r w:rsidR="00080C42">
          <w:rPr>
            <w:rFonts w:hint="eastAsia"/>
            <w:lang w:eastAsia="ja-JP"/>
          </w:rPr>
          <w:t xml:space="preserve">s view point, there is no </w:t>
        </w:r>
      </w:ins>
      <w:ins w:id="84" w:author="lighthouse" w:date="2012-11-13T09:04:00Z">
        <w:r w:rsidR="00080C42">
          <w:rPr>
            <w:lang w:eastAsia="ja-JP"/>
          </w:rPr>
          <w:t>difference</w:t>
        </w:r>
      </w:ins>
      <w:ins w:id="85" w:author="lighthouse" w:date="2012-11-13T09:00:00Z">
        <w:r w:rsidR="00080C42">
          <w:rPr>
            <w:rFonts w:hint="eastAsia"/>
            <w:lang w:eastAsia="ja-JP"/>
          </w:rPr>
          <w:t xml:space="preserve"> between real AIS-AtoN and synthetic AIS-AtoN, both are associated with a physical AtoN on the sea. </w:t>
        </w:r>
      </w:ins>
      <w:ins w:id="86" w:author="lighthouse" w:date="2012-11-13T09:02:00Z">
        <w:r w:rsidR="00080C42">
          <w:rPr>
            <w:rFonts w:hint="eastAsia"/>
            <w:lang w:eastAsia="ja-JP"/>
          </w:rPr>
          <w:t xml:space="preserve"> This recommendation is for the use of AtoN service provider</w:t>
        </w:r>
      </w:ins>
      <w:ins w:id="87" w:author="lighthouse" w:date="2012-11-13T09:03:00Z">
        <w:r w:rsidR="00080C42">
          <w:rPr>
            <w:rFonts w:hint="eastAsia"/>
            <w:lang w:eastAsia="ja-JP"/>
          </w:rPr>
          <w:t>s</w:t>
        </w:r>
      </w:ins>
      <w:ins w:id="88" w:author="lighthouse" w:date="2012-11-13T09:02:00Z">
        <w:r w:rsidR="00080C42">
          <w:rPr>
            <w:rFonts w:hint="eastAsia"/>
            <w:lang w:eastAsia="ja-JP"/>
          </w:rPr>
          <w:t xml:space="preserve"> or authorities</w:t>
        </w:r>
      </w:ins>
      <w:ins w:id="89" w:author="lighthouse" w:date="2012-11-13T09:03:00Z">
        <w:r w:rsidR="00080C42">
          <w:rPr>
            <w:rFonts w:hint="eastAsia"/>
            <w:lang w:eastAsia="ja-JP"/>
          </w:rPr>
          <w:t xml:space="preserve"> and </w:t>
        </w:r>
      </w:ins>
      <w:ins w:id="90" w:author="lighthouse" w:date="2012-11-13T09:05:00Z">
        <w:r w:rsidR="00080C42">
          <w:rPr>
            <w:rFonts w:hint="eastAsia"/>
            <w:lang w:eastAsia="ja-JP"/>
          </w:rPr>
          <w:t>the authorities should</w:t>
        </w:r>
      </w:ins>
      <w:ins w:id="91" w:author="lighthouse" w:date="2012-11-13T09:03:00Z">
        <w:r w:rsidR="00080C42">
          <w:rPr>
            <w:rFonts w:hint="eastAsia"/>
            <w:lang w:eastAsia="ja-JP"/>
          </w:rPr>
          <w:t xml:space="preserve"> know the </w:t>
        </w:r>
      </w:ins>
      <w:ins w:id="92" w:author="lighthouse" w:date="2012-11-13T09:04:00Z">
        <w:r w:rsidR="00080C42">
          <w:rPr>
            <w:lang w:eastAsia="ja-JP"/>
          </w:rPr>
          <w:t>difference</w:t>
        </w:r>
      </w:ins>
      <w:ins w:id="93" w:author="lighthouse" w:date="2012-11-13T09:03:00Z">
        <w:r w:rsidR="00080C42">
          <w:rPr>
            <w:rFonts w:hint="eastAsia"/>
            <w:lang w:eastAsia="ja-JP"/>
          </w:rPr>
          <w:t xml:space="preserve"> of real AIS-AtoN and synthetic AIS-AtoN</w:t>
        </w:r>
      </w:ins>
      <w:ins w:id="94" w:author="lighthouse" w:date="2012-11-13T09:05:00Z">
        <w:r w:rsidR="00080C42">
          <w:rPr>
            <w:rFonts w:hint="eastAsia"/>
            <w:lang w:eastAsia="ja-JP"/>
          </w:rPr>
          <w:t xml:space="preserve"> and therefore this Recommnedation and </w:t>
        </w:r>
      </w:ins>
      <w:ins w:id="95" w:author="lighthouse" w:date="2012-11-13T09:06:00Z">
        <w:r w:rsidR="00080C42">
          <w:rPr>
            <w:lang w:eastAsia="ja-JP"/>
          </w:rPr>
          <w:t>associated</w:t>
        </w:r>
      </w:ins>
      <w:ins w:id="96" w:author="lighthouse" w:date="2012-11-13T09:05:00Z">
        <w:r w:rsidR="00080C42">
          <w:rPr>
            <w:rFonts w:hint="eastAsia"/>
            <w:lang w:eastAsia="ja-JP"/>
          </w:rPr>
          <w:t xml:space="preserve"> </w:t>
        </w:r>
      </w:ins>
      <w:ins w:id="97" w:author="lighthouse" w:date="2012-11-13T09:06:00Z">
        <w:r w:rsidR="00080C42">
          <w:rPr>
            <w:rFonts w:hint="eastAsia"/>
            <w:lang w:eastAsia="ja-JP"/>
          </w:rPr>
          <w:t>Guideline retains the use of three types of AIS-AtoN, real, synthetic and virtual.</w:t>
        </w:r>
      </w:ins>
    </w:p>
    <w:p w:rsidR="00080C42" w:rsidRPr="00876CC7" w:rsidRDefault="00080C42" w:rsidP="00223450">
      <w:pPr>
        <w:pStyle w:val="a1"/>
        <w:rPr>
          <w:lang w:eastAsia="ja-JP"/>
        </w:rPr>
      </w:pPr>
    </w:p>
    <w:p w:rsidR="00AB0D66" w:rsidRPr="0048570D" w:rsidRDefault="0005699A" w:rsidP="00DC27A1">
      <w:pPr>
        <w:pStyle w:val="2"/>
        <w:numPr>
          <w:ilvl w:val="1"/>
          <w:numId w:val="7"/>
        </w:numPr>
        <w:rPr>
          <w:rFonts w:cs="Arial"/>
          <w:color w:val="000000"/>
          <w:szCs w:val="22"/>
          <w:lang w:eastAsia="en-AU"/>
        </w:rPr>
      </w:pPr>
      <w:bookmarkStart w:id="98" w:name="_Toc257185397"/>
      <w:commentRangeEnd w:id="70"/>
      <w:r>
        <w:rPr>
          <w:rStyle w:val="afe"/>
          <w:b w:val="0"/>
          <w:lang w:eastAsia="de-DE"/>
        </w:rPr>
        <w:lastRenderedPageBreak/>
        <w:commentReference w:id="70"/>
      </w:r>
      <w:r w:rsidR="00AB0D66" w:rsidRPr="0048570D">
        <w:rPr>
          <w:rFonts w:cs="Arial"/>
          <w:color w:val="000000"/>
          <w:szCs w:val="22"/>
          <w:lang w:eastAsia="en-AU"/>
        </w:rPr>
        <w:t>Real and Synthetic AIS AtoNs</w:t>
      </w:r>
      <w:bookmarkEnd w:id="98"/>
    </w:p>
    <w:p w:rsidR="00AB0D66" w:rsidRPr="004171FB" w:rsidRDefault="00AB0D66" w:rsidP="00223450">
      <w:pPr>
        <w:pStyle w:val="a1"/>
        <w:rPr>
          <w:rFonts w:eastAsiaTheme="minorEastAsia"/>
          <w:lang w:eastAsia="ja-JP"/>
          <w:rPrChange w:id="99" w:author="lighthouse" w:date="2012-04-25T23:56:00Z">
            <w:rPr>
              <w:lang w:eastAsia="ja-JP"/>
            </w:rPr>
          </w:rPrChange>
        </w:rPr>
      </w:pPr>
      <w:r w:rsidRPr="0048570D">
        <w:rPr>
          <w:lang w:eastAsia="en-AU"/>
        </w:rPr>
        <w:t>A ‘Real’ AIS AtoN Station is a physical aid to navigation fitted with an AIS device.</w:t>
      </w:r>
      <w:ins w:id="100" w:author="lighthouse" w:date="2012-04-25T23:53:00Z">
        <w:r w:rsidR="004171FB">
          <w:rPr>
            <w:rFonts w:hint="eastAsia"/>
            <w:lang w:eastAsia="ja-JP"/>
          </w:rPr>
          <w:t xml:space="preserve"> </w:t>
        </w:r>
      </w:ins>
      <w:ins w:id="101" w:author="lighthouse" w:date="2012-04-25T23:56:00Z">
        <w:r w:rsidR="004171FB">
          <w:rPr>
            <w:rFonts w:hint="eastAsia"/>
            <w:lang w:eastAsia="ja-JP"/>
          </w:rPr>
          <w:t xml:space="preserve"> </w:t>
        </w:r>
      </w:ins>
      <w:ins w:id="102" w:author="lighthouse" w:date="2012-04-26T16:01:00Z">
        <w:r w:rsidR="00E51190">
          <w:rPr>
            <w:rFonts w:hint="eastAsia"/>
            <w:lang w:eastAsia="ja-JP"/>
          </w:rPr>
          <w:t xml:space="preserve">When it is not appropriate to fit AIS on an AtoN, the </w:t>
        </w:r>
      </w:ins>
      <w:ins w:id="103" w:author="lighthouse" w:date="2012-04-26T16:02:00Z">
        <w:r w:rsidR="00E51190">
          <w:rPr>
            <w:lang w:eastAsia="ja-JP"/>
          </w:rPr>
          <w:t>‘</w:t>
        </w:r>
        <w:r w:rsidR="00E51190">
          <w:rPr>
            <w:rFonts w:hint="eastAsia"/>
            <w:lang w:eastAsia="ja-JP"/>
          </w:rPr>
          <w:t>Synthetic</w:t>
        </w:r>
        <w:r w:rsidR="00E51190">
          <w:rPr>
            <w:lang w:eastAsia="ja-JP"/>
          </w:rPr>
          <w:t>’</w:t>
        </w:r>
        <w:r w:rsidR="00E51190">
          <w:rPr>
            <w:rFonts w:hint="eastAsia"/>
            <w:lang w:eastAsia="ja-JP"/>
          </w:rPr>
          <w:t xml:space="preserve"> approach may be taken.  </w:t>
        </w:r>
      </w:ins>
      <w:ins w:id="104" w:author="lighthouse" w:date="2012-04-25T23:55:00Z">
        <w:r w:rsidR="004171FB" w:rsidRPr="00640638">
          <w:rPr>
            <w:rFonts w:eastAsia="Times New Roman"/>
          </w:rPr>
          <w:t xml:space="preserve">A Synthetic AIS-AtoN is where </w:t>
        </w:r>
      </w:ins>
      <w:ins w:id="105" w:author="lighthouse" w:date="2012-04-26T16:02:00Z">
        <w:r w:rsidR="00E51190">
          <w:rPr>
            <w:rFonts w:eastAsiaTheme="minorEastAsia" w:hint="eastAsia"/>
            <w:lang w:eastAsia="ja-JP"/>
          </w:rPr>
          <w:t xml:space="preserve">the </w:t>
        </w:r>
      </w:ins>
      <w:ins w:id="106" w:author="lighthouse" w:date="2012-04-25T23:56:00Z">
        <w:r w:rsidR="004171FB">
          <w:rPr>
            <w:rFonts w:eastAsiaTheme="minorEastAsia" w:hint="eastAsia"/>
            <w:lang w:eastAsia="ja-JP"/>
          </w:rPr>
          <w:t>AtoN information</w:t>
        </w:r>
      </w:ins>
      <w:ins w:id="107" w:author="lighthouse" w:date="2012-04-25T23:55:00Z">
        <w:r w:rsidR="004171FB" w:rsidRPr="00640638">
          <w:rPr>
            <w:rFonts w:eastAsia="Times New Roman"/>
          </w:rPr>
          <w:t xml:space="preserve"> is transmitted from an AIS station located remotely from the AtoN</w:t>
        </w:r>
      </w:ins>
      <w:ins w:id="108" w:author="lighthouse" w:date="2012-04-25T23:56:00Z">
        <w:r w:rsidR="004171FB">
          <w:rPr>
            <w:rFonts w:eastAsiaTheme="minorEastAsia" w:hint="eastAsia"/>
            <w:lang w:eastAsia="ja-JP"/>
          </w:rPr>
          <w:t>.</w:t>
        </w:r>
      </w:ins>
    </w:p>
    <w:p w:rsidR="00AB0D66" w:rsidRPr="0048570D" w:rsidDel="004171FB" w:rsidRDefault="00AB0D66" w:rsidP="00223450">
      <w:pPr>
        <w:pStyle w:val="a1"/>
        <w:rPr>
          <w:del w:id="109" w:author="lighthouse" w:date="2012-04-25T23:57:00Z"/>
          <w:lang w:eastAsia="en-AU"/>
        </w:rPr>
      </w:pPr>
      <w:del w:id="110" w:author="lighthouse" w:date="2012-04-25T23:57:00Z">
        <w:r w:rsidRPr="0048570D" w:rsidDel="004171FB">
          <w:rPr>
            <w:lang w:eastAsia="en-AU"/>
          </w:rPr>
          <w:delText xml:space="preserve">For practical or economic reasons it may not be appropriate to fit an AIS to an AtoN. </w:delText>
        </w:r>
        <w:r w:rsidDel="004171FB">
          <w:rPr>
            <w:lang w:eastAsia="en-AU"/>
          </w:rPr>
          <w:delText xml:space="preserve"> </w:delText>
        </w:r>
        <w:r w:rsidRPr="0048570D" w:rsidDel="004171FB">
          <w:rPr>
            <w:lang w:eastAsia="en-AU"/>
          </w:rPr>
          <w:delText xml:space="preserve">In this case, the ‘Synthetic’ AIS approach may be taken. </w:delText>
        </w:r>
        <w:r w:rsidDel="004171FB">
          <w:rPr>
            <w:lang w:eastAsia="en-AU"/>
          </w:rPr>
          <w:delText xml:space="preserve"> </w:delText>
        </w:r>
        <w:r w:rsidRPr="0048570D" w:rsidDel="004171FB">
          <w:rPr>
            <w:lang w:eastAsia="en-AU"/>
          </w:rPr>
          <w:delText>There are two types of synthetic AIS AtoN, ‘Monitored’ and ‘Predicted’.</w:delText>
        </w:r>
      </w:del>
    </w:p>
    <w:p w:rsidR="00AB0D66" w:rsidRPr="0048570D" w:rsidDel="004171FB" w:rsidRDefault="00AB0D66" w:rsidP="0048570D">
      <w:pPr>
        <w:pStyle w:val="Bullet1"/>
        <w:numPr>
          <w:numberingChange w:id="111" w:author="jac" w:date="2010-03-15T09:50:00Z" w:original=""/>
        </w:numPr>
        <w:rPr>
          <w:del w:id="112" w:author="lighthouse" w:date="2012-04-25T23:57:00Z"/>
          <w:color w:val="000000"/>
          <w:lang w:val="en-GB"/>
        </w:rPr>
      </w:pPr>
      <w:del w:id="113" w:author="lighthouse" w:date="2012-04-25T23:57:00Z">
        <w:r w:rsidRPr="0048570D" w:rsidDel="004171FB">
          <w:rPr>
            <w:lang w:val="en-GB"/>
          </w:rPr>
          <w:delText>A ‘Monitored Synthetic AIS AtoN’ is transmitted from an AIS Station that is located remotely.  The AtoN physically exists and there is a communication link between the AIS Station and the AtoN.  The communication between the AtoN and AIS shall confirm the location and status of the AtoN.</w:delText>
        </w:r>
      </w:del>
    </w:p>
    <w:p w:rsidR="00AB0D66" w:rsidRPr="0048570D" w:rsidDel="004171FB" w:rsidRDefault="00AB0D66" w:rsidP="0048570D">
      <w:pPr>
        <w:pStyle w:val="Bullet1"/>
        <w:numPr>
          <w:numberingChange w:id="114" w:author="jac" w:date="2010-03-15T09:50:00Z" w:original=""/>
        </w:numPr>
        <w:rPr>
          <w:del w:id="115" w:author="lighthouse" w:date="2012-04-25T23:57:00Z"/>
          <w:lang w:val="en-GB"/>
        </w:rPr>
      </w:pPr>
      <w:del w:id="116" w:author="lighthouse" w:date="2012-04-25T23:57:00Z">
        <w:r w:rsidRPr="0048570D" w:rsidDel="004171FB">
          <w:rPr>
            <w:lang w:val="en-GB"/>
          </w:rPr>
          <w:delText>A ‘Predicted Synthetic AIS AtoN’ is transmitted from an AIS Station that is located remotely.  The AtoN physically exists but the AtoN is not monitored to confirm its location or status.</w:delText>
        </w:r>
        <w:r w:rsidDel="004171FB">
          <w:rPr>
            <w:lang w:val="en-GB"/>
          </w:rPr>
          <w:delText xml:space="preserve">  Predicted Synthetic AIS AtoN should not be used for floating aids to navigation.</w:delText>
        </w:r>
      </w:del>
    </w:p>
    <w:p w:rsidR="00AB0D66" w:rsidRPr="0048570D" w:rsidRDefault="00AB0D66" w:rsidP="00DC27A1">
      <w:pPr>
        <w:pStyle w:val="2"/>
        <w:numPr>
          <w:ilvl w:val="1"/>
          <w:numId w:val="7"/>
        </w:numPr>
        <w:rPr>
          <w:rFonts w:cs="Arial"/>
          <w:color w:val="000000"/>
          <w:szCs w:val="22"/>
          <w:lang w:eastAsia="en-AU"/>
        </w:rPr>
      </w:pPr>
      <w:bookmarkStart w:id="117" w:name="_Toc257185398"/>
      <w:r w:rsidRPr="0048570D">
        <w:rPr>
          <w:rFonts w:cs="Arial"/>
          <w:color w:val="000000"/>
          <w:szCs w:val="22"/>
          <w:lang w:eastAsia="en-AU"/>
        </w:rPr>
        <w:t>Virtual AIS AtoN</w:t>
      </w:r>
      <w:bookmarkEnd w:id="117"/>
    </w:p>
    <w:p w:rsidR="00AB0D66" w:rsidRPr="0048570D" w:rsidRDefault="00AB0D66" w:rsidP="00223450">
      <w:pPr>
        <w:pStyle w:val="a1"/>
        <w:rPr>
          <w:rFonts w:cs="Arial"/>
          <w:color w:val="000000"/>
          <w:lang w:eastAsia="en-AU"/>
        </w:rPr>
      </w:pPr>
      <w:r w:rsidRPr="0048570D">
        <w:rPr>
          <w:lang w:eastAsia="en-AU"/>
        </w:rPr>
        <w:t xml:space="preserve">A Virtual AIS AtoN is transmitted from an AIS station to establish an aid to navigation that does not physically exist. </w:t>
      </w:r>
      <w:r>
        <w:rPr>
          <w:lang w:eastAsia="en-AU"/>
        </w:rPr>
        <w:t xml:space="preserve"> </w:t>
      </w:r>
      <w:r w:rsidRPr="0048570D">
        <w:rPr>
          <w:lang w:eastAsia="en-AU"/>
        </w:rPr>
        <w:t xml:space="preserve">In this case, a digital information object will appear on the navigational system for a specified location, even though there is no physical AtoN.  </w:t>
      </w:r>
      <w:r w:rsidRPr="0048570D">
        <w:rPr>
          <w:rFonts w:cs="Arial"/>
          <w:color w:val="000000"/>
          <w:lang w:eastAsia="en-AU"/>
        </w:rPr>
        <w:t>A nearby base station or AtoN station could broadcast this message.  The AIS message will clearly identify this as a Virtual AIS AtoN.</w:t>
      </w:r>
    </w:p>
    <w:p w:rsidR="00AB0D66" w:rsidRPr="0048570D" w:rsidRDefault="00AB0D66" w:rsidP="00DC27A1">
      <w:pPr>
        <w:pStyle w:val="1"/>
        <w:numPr>
          <w:ilvl w:val="0"/>
          <w:numId w:val="7"/>
        </w:numPr>
      </w:pPr>
      <w:bookmarkStart w:id="118" w:name="_Toc257185399"/>
      <w:bookmarkStart w:id="119" w:name="_Toc216489712"/>
      <w:r w:rsidRPr="0048570D">
        <w:t>Purpose</w:t>
      </w:r>
      <w:bookmarkEnd w:id="118"/>
    </w:p>
    <w:p w:rsidR="00AB0D66" w:rsidRPr="0048570D" w:rsidRDefault="00AB0D66" w:rsidP="00223450">
      <w:pPr>
        <w:pStyle w:val="a1"/>
      </w:pPr>
      <w:r w:rsidRPr="0048570D">
        <w:t>The purpose of this Recommendation is to encourage National Members and administrations to consider the value and uses of virtual aids to navigation.</w:t>
      </w:r>
    </w:p>
    <w:p w:rsidR="00AB0D66" w:rsidRPr="0048570D" w:rsidRDefault="00AB0D66" w:rsidP="00DC27A1">
      <w:pPr>
        <w:pStyle w:val="1"/>
        <w:numPr>
          <w:ilvl w:val="0"/>
          <w:numId w:val="7"/>
        </w:numPr>
      </w:pPr>
      <w:bookmarkStart w:id="120" w:name="_Toc257185400"/>
      <w:r w:rsidRPr="0048570D">
        <w:t>application of virtual aids to navigation</w:t>
      </w:r>
      <w:bookmarkEnd w:id="120"/>
    </w:p>
    <w:p w:rsidR="00AB0D66" w:rsidRPr="00E646D6" w:rsidRDefault="00AB0D66" w:rsidP="00E646D6">
      <w:pPr>
        <w:pStyle w:val="a1"/>
      </w:pPr>
      <w:r w:rsidRPr="0048570D">
        <w:t xml:space="preserve">There are numerous potential applications of virtual aids to navigation.  They can be used not only </w:t>
      </w:r>
      <w:r>
        <w:t xml:space="preserve">to </w:t>
      </w:r>
      <w:r w:rsidRPr="0048570D">
        <w:t>mark specific locations such as beacons or buoys</w:t>
      </w:r>
      <w:del w:id="121" w:author="lighthouse" w:date="2012-04-25T23:58:00Z">
        <w:r w:rsidRPr="0048570D" w:rsidDel="004171FB">
          <w:delText xml:space="preserve"> do</w:delText>
        </w:r>
      </w:del>
      <w:r w:rsidRPr="0048570D">
        <w:t xml:space="preserve">, but also to mark lines, areas and other forms.  They are not intended to replace physical aids to navigation.  </w:t>
      </w:r>
      <w:commentRangeStart w:id="122"/>
      <w:r w:rsidRPr="0048570D">
        <w:t>However, they may be used to complement or supplement existing marks to improve the safety of navigation.</w:t>
      </w:r>
      <w:commentRangeEnd w:id="122"/>
      <w:r w:rsidR="00E470DE">
        <w:rPr>
          <w:rStyle w:val="afe"/>
          <w:lang w:eastAsia="de-DE"/>
        </w:rPr>
        <w:commentReference w:id="122"/>
      </w:r>
    </w:p>
    <w:p w:rsidR="00AB0D66" w:rsidRDefault="00AB0D66" w:rsidP="00223450">
      <w:pPr>
        <w:pStyle w:val="a1"/>
        <w:rPr>
          <w:ins w:id="123" w:author="lighthouse" w:date="2012-11-13T09:11:00Z"/>
          <w:lang w:eastAsia="ja-JP"/>
        </w:rPr>
      </w:pPr>
      <w:r>
        <w:rPr>
          <w:lang w:eastAsia="de-DE"/>
        </w:rPr>
        <w:t>Virtual AtoN</w:t>
      </w:r>
      <w:r w:rsidRPr="0048570D">
        <w:t xml:space="preserve"> are particularly useful in time-critical situations and in marking/delineating dynamic areas where navigational conditions change frequently or in applications where the use of physical aids is not practical or possible.</w:t>
      </w:r>
      <w:r>
        <w:t xml:space="preserve"> </w:t>
      </w:r>
      <w:r w:rsidRPr="0048570D">
        <w:t xml:space="preserve"> For example, it may be appropriate to create a virtual AtoN to mark hazards to navigation on a temporary basis (see IALA Recommendation O-133 Emergency Wreck Marking), until a more permanent AtoN can be established. </w:t>
      </w:r>
      <w:r>
        <w:t xml:space="preserve"> </w:t>
      </w:r>
      <w:r w:rsidRPr="00FA23C1">
        <w:t>Alternatively</w:t>
      </w:r>
      <w:r w:rsidRPr="0048570D">
        <w:t>, virtual aids to navigation may be established to mark areas where navigation conditions (for example; channel boundaries, overhead clearance, ice, water levels) change frequently and would require dynamic marking.</w:t>
      </w:r>
    </w:p>
    <w:p w:rsidR="00FD76E6" w:rsidRDefault="00FD76E6" w:rsidP="00223450">
      <w:pPr>
        <w:pStyle w:val="a1"/>
        <w:rPr>
          <w:ins w:id="124" w:author="lighthouse" w:date="2012-11-13T09:17:00Z"/>
          <w:lang w:eastAsia="ja-JP"/>
        </w:rPr>
      </w:pPr>
      <w:ins w:id="125" w:author="lighthouse" w:date="2012-11-13T09:11:00Z">
        <w:r>
          <w:rPr>
            <w:rFonts w:hint="eastAsia"/>
            <w:lang w:eastAsia="ja-JP"/>
          </w:rPr>
          <w:t xml:space="preserve">Concerning the permanent use of virtual AIS-Aton, the discussion of </w:t>
        </w:r>
      </w:ins>
      <w:ins w:id="126" w:author="lighthouse" w:date="2012-11-13T09:13:00Z">
        <w:r>
          <w:rPr>
            <w:rFonts w:hint="eastAsia"/>
            <w:lang w:eastAsia="ja-JP"/>
          </w:rPr>
          <w:t xml:space="preserve">the 58th session of </w:t>
        </w:r>
      </w:ins>
      <w:ins w:id="127" w:author="lighthouse" w:date="2012-11-13T09:11:00Z">
        <w:r>
          <w:rPr>
            <w:rFonts w:hint="eastAsia"/>
            <w:lang w:eastAsia="ja-JP"/>
          </w:rPr>
          <w:t xml:space="preserve">IMO NAV Sub-Committee </w:t>
        </w:r>
      </w:ins>
      <w:ins w:id="128" w:author="lighthouse" w:date="2012-11-13T09:13:00Z">
        <w:r>
          <w:rPr>
            <w:rFonts w:hint="eastAsia"/>
            <w:lang w:eastAsia="ja-JP"/>
          </w:rPr>
          <w:t xml:space="preserve">(2012) </w:t>
        </w:r>
      </w:ins>
      <w:ins w:id="129" w:author="lighthouse" w:date="2012-11-13T09:12:00Z">
        <w:r>
          <w:rPr>
            <w:rFonts w:hint="eastAsia"/>
            <w:lang w:eastAsia="ja-JP"/>
          </w:rPr>
          <w:t>c</w:t>
        </w:r>
      </w:ins>
      <w:ins w:id="130" w:author="lighthouse" w:date="2012-11-13T09:11:00Z">
        <w:r>
          <w:rPr>
            <w:rFonts w:hint="eastAsia"/>
            <w:lang w:eastAsia="ja-JP"/>
          </w:rPr>
          <w:t xml:space="preserve">oncluded that the permanent usage is not recommended. </w:t>
        </w:r>
      </w:ins>
      <w:ins w:id="131" w:author="lighthouse" w:date="2012-11-13T09:12:00Z">
        <w:r>
          <w:rPr>
            <w:rFonts w:hint="eastAsia"/>
            <w:lang w:eastAsia="ja-JP"/>
          </w:rPr>
          <w:t xml:space="preserve"> </w:t>
        </w:r>
      </w:ins>
      <w:ins w:id="132" w:author="lighthouse" w:date="2012-11-13T09:15:00Z">
        <w:r>
          <w:rPr>
            <w:rFonts w:hint="eastAsia"/>
            <w:lang w:eastAsia="ja-JP"/>
          </w:rPr>
          <w:t xml:space="preserve">However if </w:t>
        </w:r>
      </w:ins>
      <w:ins w:id="133" w:author="lighthouse" w:date="2012-11-13T10:27:00Z">
        <w:r w:rsidR="00483E16">
          <w:rPr>
            <w:rFonts w:hint="eastAsia"/>
            <w:lang w:eastAsia="ja-JP"/>
          </w:rPr>
          <w:t xml:space="preserve">an </w:t>
        </w:r>
      </w:ins>
      <w:ins w:id="134" w:author="lighthouse" w:date="2012-11-13T09:15:00Z">
        <w:r>
          <w:rPr>
            <w:lang w:eastAsia="ja-JP"/>
          </w:rPr>
          <w:t>authoriti</w:t>
        </w:r>
      </w:ins>
      <w:ins w:id="135" w:author="lighthouse" w:date="2012-11-13T09:17:00Z">
        <w:r>
          <w:rPr>
            <w:rFonts w:hint="eastAsia"/>
            <w:lang w:eastAsia="ja-JP"/>
          </w:rPr>
          <w:t>y</w:t>
        </w:r>
      </w:ins>
      <w:ins w:id="136" w:author="lighthouse" w:date="2012-11-13T09:15:00Z">
        <w:r>
          <w:rPr>
            <w:rFonts w:hint="eastAsia"/>
            <w:lang w:eastAsia="ja-JP"/>
          </w:rPr>
          <w:t xml:space="preserve"> intends to use AIS-AtoN for </w:t>
        </w:r>
        <w:r>
          <w:rPr>
            <w:lang w:eastAsia="ja-JP"/>
          </w:rPr>
          <w:t>permanently</w:t>
        </w:r>
        <w:r>
          <w:rPr>
            <w:rFonts w:hint="eastAsia"/>
            <w:lang w:eastAsia="ja-JP"/>
          </w:rPr>
          <w:t xml:space="preserve"> marking</w:t>
        </w:r>
      </w:ins>
      <w:ins w:id="137" w:author="lighthouse" w:date="2012-11-13T09:16:00Z">
        <w:r>
          <w:rPr>
            <w:rFonts w:hint="eastAsia"/>
            <w:lang w:eastAsia="ja-JP"/>
          </w:rPr>
          <w:t xml:space="preserve"> where the risk required</w:t>
        </w:r>
      </w:ins>
      <w:ins w:id="138" w:author="lighthouse" w:date="2012-11-13T09:15:00Z">
        <w:r>
          <w:rPr>
            <w:rFonts w:hint="eastAsia"/>
            <w:lang w:eastAsia="ja-JP"/>
          </w:rPr>
          <w:t>,</w:t>
        </w:r>
      </w:ins>
      <w:ins w:id="139" w:author="lighthouse" w:date="2012-11-13T09:16:00Z">
        <w:r>
          <w:rPr>
            <w:rFonts w:hint="eastAsia"/>
            <w:lang w:eastAsia="ja-JP"/>
          </w:rPr>
          <w:t xml:space="preserve">  The authority</w:t>
        </w:r>
      </w:ins>
      <w:ins w:id="140" w:author="lighthouse" w:date="2012-11-13T09:15:00Z">
        <w:r>
          <w:rPr>
            <w:rFonts w:hint="eastAsia"/>
            <w:lang w:eastAsia="ja-JP"/>
          </w:rPr>
          <w:t xml:space="preserve"> </w:t>
        </w:r>
      </w:ins>
      <w:ins w:id="141" w:author="lighthouse" w:date="2012-11-13T09:17:00Z">
        <w:r>
          <w:rPr>
            <w:rFonts w:hint="eastAsia"/>
            <w:lang w:eastAsia="ja-JP"/>
          </w:rPr>
          <w:t xml:space="preserve">should conduct </w:t>
        </w:r>
      </w:ins>
      <w:ins w:id="142" w:author="lighthouse" w:date="2012-11-13T11:09:00Z">
        <w:r w:rsidR="002563D8">
          <w:rPr>
            <w:rFonts w:hint="eastAsia"/>
            <w:lang w:eastAsia="ja-JP"/>
          </w:rPr>
          <w:t xml:space="preserve">at least </w:t>
        </w:r>
      </w:ins>
      <w:ins w:id="143" w:author="lighthouse" w:date="2012-11-13T09:17:00Z">
        <w:r>
          <w:rPr>
            <w:rFonts w:hint="eastAsia"/>
            <w:lang w:eastAsia="ja-JP"/>
          </w:rPr>
          <w:t xml:space="preserve">the </w:t>
        </w:r>
        <w:r>
          <w:rPr>
            <w:lang w:eastAsia="ja-JP"/>
          </w:rPr>
          <w:t>following</w:t>
        </w:r>
        <w:r>
          <w:rPr>
            <w:rFonts w:hint="eastAsia"/>
            <w:lang w:eastAsia="ja-JP"/>
          </w:rPr>
          <w:t xml:space="preserve"> procedures:</w:t>
        </w:r>
      </w:ins>
    </w:p>
    <w:p w:rsidR="00FD76E6" w:rsidRPr="002563D8" w:rsidRDefault="00FD76E6" w:rsidP="00223450">
      <w:pPr>
        <w:pStyle w:val="a1"/>
        <w:rPr>
          <w:ins w:id="144" w:author="lighthouse" w:date="2012-11-13T09:18:00Z"/>
          <w:lang w:eastAsia="ja-JP"/>
        </w:rPr>
      </w:pPr>
    </w:p>
    <w:p w:rsidR="00000000" w:rsidRDefault="00FD76E6">
      <w:pPr>
        <w:pStyle w:val="a1"/>
        <w:numPr>
          <w:ilvl w:val="0"/>
          <w:numId w:val="46"/>
        </w:numPr>
        <w:rPr>
          <w:ins w:id="145" w:author="lighthouse" w:date="2012-11-13T09:19:00Z"/>
          <w:lang w:eastAsia="ja-JP"/>
        </w:rPr>
        <w:pPrChange w:id="146" w:author="lighthouse" w:date="2012-11-13T09:18:00Z">
          <w:pPr>
            <w:pStyle w:val="a1"/>
          </w:pPr>
        </w:pPrChange>
      </w:pPr>
      <w:ins w:id="147" w:author="lighthouse" w:date="2012-11-13T09:18:00Z">
        <w:r>
          <w:rPr>
            <w:lang w:eastAsia="ja-JP"/>
          </w:rPr>
          <w:t>C</w:t>
        </w:r>
        <w:r>
          <w:rPr>
            <w:rFonts w:hint="eastAsia"/>
            <w:lang w:eastAsia="ja-JP"/>
          </w:rPr>
          <w:t xml:space="preserve">omprehensive risk </w:t>
        </w:r>
      </w:ins>
      <w:ins w:id="148" w:author="lighthouse" w:date="2012-11-13T09:19:00Z">
        <w:r>
          <w:rPr>
            <w:lang w:eastAsia="ja-JP"/>
          </w:rPr>
          <w:t>assessment</w:t>
        </w:r>
      </w:ins>
      <w:ins w:id="149" w:author="lighthouse" w:date="2012-11-13T09:18:00Z">
        <w:r>
          <w:rPr>
            <w:rFonts w:hint="eastAsia"/>
            <w:lang w:eastAsia="ja-JP"/>
          </w:rPr>
          <w:t xml:space="preserve"> </w:t>
        </w:r>
      </w:ins>
      <w:ins w:id="150" w:author="lighthouse" w:date="2012-11-13T09:19:00Z">
        <w:r>
          <w:rPr>
            <w:rFonts w:hint="eastAsia"/>
            <w:lang w:eastAsia="ja-JP"/>
          </w:rPr>
          <w:t>of that area,</w:t>
        </w:r>
      </w:ins>
    </w:p>
    <w:p w:rsidR="001E7D6B" w:rsidRDefault="001E7D6B" w:rsidP="001E7D6B">
      <w:pPr>
        <w:pStyle w:val="a1"/>
        <w:numPr>
          <w:ilvl w:val="0"/>
          <w:numId w:val="46"/>
        </w:numPr>
        <w:rPr>
          <w:ins w:id="151" w:author="lighthouse" w:date="2012-11-13T09:27:00Z"/>
          <w:lang w:eastAsia="ja-JP"/>
        </w:rPr>
      </w:pPr>
      <w:ins w:id="152" w:author="lighthouse" w:date="2012-11-13T09:27:00Z">
        <w:r>
          <w:rPr>
            <w:rFonts w:hint="eastAsia"/>
            <w:lang w:eastAsia="ja-JP"/>
          </w:rPr>
          <w:t xml:space="preserve">Study of the </w:t>
        </w:r>
        <w:r>
          <w:rPr>
            <w:lang w:eastAsia="ja-JP"/>
          </w:rPr>
          <w:t>possibilities</w:t>
        </w:r>
        <w:r>
          <w:rPr>
            <w:rFonts w:hint="eastAsia"/>
            <w:lang w:eastAsia="ja-JP"/>
          </w:rPr>
          <w:t xml:space="preserve"> on </w:t>
        </w:r>
        <w:r>
          <w:rPr>
            <w:lang w:eastAsia="ja-JP"/>
          </w:rPr>
          <w:t>establishing</w:t>
        </w:r>
        <w:r>
          <w:rPr>
            <w:rFonts w:hint="eastAsia"/>
            <w:lang w:eastAsia="ja-JP"/>
          </w:rPr>
          <w:t xml:space="preserve"> a physical AtoN,</w:t>
        </w:r>
      </w:ins>
    </w:p>
    <w:p w:rsidR="00000000" w:rsidRDefault="00FD76E6">
      <w:pPr>
        <w:pStyle w:val="a1"/>
        <w:numPr>
          <w:ilvl w:val="0"/>
          <w:numId w:val="46"/>
        </w:numPr>
        <w:rPr>
          <w:ins w:id="153" w:author="lighthouse" w:date="2012-11-13T09:19:00Z"/>
          <w:lang w:eastAsia="ja-JP"/>
        </w:rPr>
        <w:pPrChange w:id="154" w:author="lighthouse" w:date="2012-11-13T09:18:00Z">
          <w:pPr>
            <w:pStyle w:val="a1"/>
          </w:pPr>
        </w:pPrChange>
      </w:pPr>
      <w:ins w:id="155" w:author="lighthouse" w:date="2012-11-13T09:19:00Z">
        <w:r>
          <w:rPr>
            <w:rFonts w:hint="eastAsia"/>
            <w:lang w:eastAsia="ja-JP"/>
          </w:rPr>
          <w:t xml:space="preserve">Investigation of the traffic </w:t>
        </w:r>
        <w:r w:rsidR="006A4CA0">
          <w:rPr>
            <w:rFonts w:hint="eastAsia"/>
            <w:lang w:eastAsia="ja-JP"/>
          </w:rPr>
          <w:t>in such area,</w:t>
        </w:r>
      </w:ins>
    </w:p>
    <w:p w:rsidR="00000000" w:rsidRDefault="006A4CA0">
      <w:pPr>
        <w:pStyle w:val="a1"/>
        <w:numPr>
          <w:ilvl w:val="0"/>
          <w:numId w:val="46"/>
        </w:numPr>
        <w:rPr>
          <w:ins w:id="156" w:author="lighthouse" w:date="2012-11-13T09:20:00Z"/>
          <w:lang w:eastAsia="ja-JP"/>
        </w:rPr>
        <w:pPrChange w:id="157" w:author="lighthouse" w:date="2012-11-13T09:18:00Z">
          <w:pPr>
            <w:pStyle w:val="a1"/>
          </w:pPr>
        </w:pPrChange>
      </w:pPr>
      <w:ins w:id="158" w:author="lighthouse" w:date="2012-11-13T09:20:00Z">
        <w:r>
          <w:rPr>
            <w:rFonts w:hint="eastAsia"/>
            <w:lang w:eastAsia="ja-JP"/>
          </w:rPr>
          <w:t>Equipments carried on the vessels navigat</w:t>
        </w:r>
      </w:ins>
      <w:ins w:id="159" w:author="lighthouse" w:date="2012-11-13T10:28:00Z">
        <w:r w:rsidR="00483E16">
          <w:rPr>
            <w:rFonts w:hint="eastAsia"/>
            <w:lang w:eastAsia="ja-JP"/>
          </w:rPr>
          <w:t xml:space="preserve">ing in </w:t>
        </w:r>
      </w:ins>
      <w:ins w:id="160" w:author="lighthouse" w:date="2012-11-13T09:20:00Z">
        <w:r>
          <w:rPr>
            <w:rFonts w:hint="eastAsia"/>
            <w:lang w:eastAsia="ja-JP"/>
          </w:rPr>
          <w:t>the area,</w:t>
        </w:r>
      </w:ins>
    </w:p>
    <w:p w:rsidR="00000000" w:rsidRDefault="001E7D6B">
      <w:pPr>
        <w:pStyle w:val="a1"/>
        <w:numPr>
          <w:ilvl w:val="0"/>
          <w:numId w:val="46"/>
        </w:numPr>
        <w:rPr>
          <w:ins w:id="161" w:author="lighthouse" w:date="2012-11-13T09:18:00Z"/>
          <w:lang w:eastAsia="ja-JP"/>
        </w:rPr>
        <w:pPrChange w:id="162" w:author="lighthouse" w:date="2012-11-13T09:18:00Z">
          <w:pPr>
            <w:pStyle w:val="a1"/>
          </w:pPr>
        </w:pPrChange>
      </w:pPr>
      <w:ins w:id="163" w:author="lighthouse" w:date="2012-11-13T09:24:00Z">
        <w:r>
          <w:rPr>
            <w:rFonts w:hint="eastAsia"/>
            <w:lang w:eastAsia="ja-JP"/>
          </w:rPr>
          <w:t xml:space="preserve">Consultation with users and </w:t>
        </w:r>
      </w:ins>
      <w:ins w:id="164" w:author="lighthouse" w:date="2012-11-13T13:25:00Z">
        <w:r w:rsidR="005640BD">
          <w:rPr>
            <w:lang w:eastAsia="ja-JP"/>
          </w:rPr>
          <w:t>consensus</w:t>
        </w:r>
      </w:ins>
      <w:ins w:id="165" w:author="lighthouse" w:date="2012-11-13T09:24:00Z">
        <w:r>
          <w:rPr>
            <w:rFonts w:hint="eastAsia"/>
            <w:lang w:eastAsia="ja-JP"/>
          </w:rPr>
          <w:t xml:space="preserve"> from the users</w:t>
        </w:r>
      </w:ins>
      <w:ins w:id="166" w:author="lighthouse" w:date="2012-11-13T09:28:00Z">
        <w:r>
          <w:rPr>
            <w:rFonts w:hint="eastAsia"/>
            <w:lang w:eastAsia="ja-JP"/>
          </w:rPr>
          <w:t>.</w:t>
        </w:r>
      </w:ins>
    </w:p>
    <w:p w:rsidR="00FD76E6" w:rsidRPr="0048570D" w:rsidRDefault="00FD76E6" w:rsidP="00223450">
      <w:pPr>
        <w:pStyle w:val="a1"/>
        <w:rPr>
          <w:lang w:eastAsia="ja-JP"/>
        </w:rPr>
      </w:pPr>
    </w:p>
    <w:p w:rsidR="00AB0D66" w:rsidRDefault="00AB0D66" w:rsidP="00223450">
      <w:pPr>
        <w:pStyle w:val="a1"/>
        <w:rPr>
          <w:ins w:id="167" w:author="lighthouse" w:date="2012-04-25T18:35:00Z"/>
          <w:lang w:eastAsia="ja-JP"/>
        </w:rPr>
      </w:pPr>
      <w:r w:rsidRPr="0048570D">
        <w:t xml:space="preserve">The use of </w:t>
      </w:r>
      <w:r>
        <w:rPr>
          <w:lang w:eastAsia="de-DE"/>
        </w:rPr>
        <w:t>Virtual AtoN</w:t>
      </w:r>
      <w:r w:rsidRPr="0048570D">
        <w:t xml:space="preserve"> should be overseen by the appropriate authority.  Notifications to mariners of the presence of </w:t>
      </w:r>
      <w:r>
        <w:rPr>
          <w:lang w:eastAsia="de-DE"/>
        </w:rPr>
        <w:t>Virtual AtoN</w:t>
      </w:r>
      <w:r w:rsidRPr="0048570D">
        <w:t>, integrity monitoring and verification of the effectiveness of the virtual aid are essential elements of such oversight.</w:t>
      </w:r>
    </w:p>
    <w:p w:rsidR="00FA2782" w:rsidDel="00FA2782" w:rsidRDefault="00FA2782" w:rsidP="00223450">
      <w:pPr>
        <w:pStyle w:val="a1"/>
        <w:rPr>
          <w:del w:id="168" w:author="lighthouse" w:date="2012-04-25T18:36:00Z"/>
          <w:lang w:eastAsia="ja-JP"/>
        </w:rPr>
      </w:pPr>
    </w:p>
    <w:p w:rsidR="00071B70" w:rsidDel="00166F8A" w:rsidRDefault="00071B70" w:rsidP="00223450">
      <w:pPr>
        <w:pStyle w:val="a1"/>
        <w:rPr>
          <w:del w:id="169" w:author="lighthouse" w:date="2012-04-26T17:19:00Z"/>
          <w:lang w:eastAsia="ja-JP"/>
        </w:rPr>
      </w:pPr>
    </w:p>
    <w:p w:rsidR="00071B70" w:rsidRDefault="00071B70" w:rsidP="00071B70">
      <w:pPr>
        <w:pStyle w:val="2"/>
        <w:rPr>
          <w:lang w:eastAsia="ja-JP"/>
        </w:rPr>
      </w:pPr>
      <w:r>
        <w:rPr>
          <w:rFonts w:hint="eastAsia"/>
          <w:lang w:eastAsia="ja-JP"/>
        </w:rPr>
        <w:t>Temporary</w:t>
      </w:r>
    </w:p>
    <w:p w:rsidR="00071B70" w:rsidRPr="0086425F" w:rsidRDefault="00071B70" w:rsidP="00071B70">
      <w:pPr>
        <w:pStyle w:val="a1"/>
        <w:rPr>
          <w:lang w:eastAsia="ja-JP"/>
        </w:rPr>
      </w:pPr>
      <w:ins w:id="170" w:author="lighthouse" w:date="2011-10-19T19:28:00Z">
        <w:r>
          <w:rPr>
            <w:rFonts w:hint="eastAsia"/>
            <w:lang w:eastAsia="ja-JP"/>
          </w:rPr>
          <w:t xml:space="preserve">Temporary </w:t>
        </w:r>
      </w:ins>
      <w:del w:id="171" w:author="lighthouse" w:date="2011-10-19T19:28:00Z">
        <w:r w:rsidDel="00337586">
          <w:rPr>
            <w:lang w:eastAsia="de-DE"/>
          </w:rPr>
          <w:delText>V</w:delText>
        </w:r>
      </w:del>
      <w:ins w:id="172" w:author="lighthouse" w:date="2011-10-19T19:28:00Z">
        <w:r>
          <w:rPr>
            <w:rFonts w:hint="eastAsia"/>
            <w:lang w:eastAsia="ja-JP"/>
          </w:rPr>
          <w:t>v</w:t>
        </w:r>
      </w:ins>
      <w:r>
        <w:rPr>
          <w:lang w:eastAsia="de-DE"/>
        </w:rPr>
        <w:t>irtual AtoN</w:t>
      </w:r>
      <w:r>
        <w:t xml:space="preserve"> are </w:t>
      </w:r>
      <w:r w:rsidRPr="009423F0">
        <w:t xml:space="preserve">used </w:t>
      </w:r>
      <w:r>
        <w:t xml:space="preserve">primarily </w:t>
      </w:r>
      <w:r w:rsidRPr="009423F0">
        <w:t>where there is a time critical consideration</w:t>
      </w:r>
      <w:del w:id="173" w:author="lighthouse" w:date="2011-10-19T19:31:00Z">
        <w:r w:rsidDel="00337586">
          <w:delText>.</w:delText>
        </w:r>
      </w:del>
      <w:del w:id="174" w:author="lighthouse" w:date="2011-10-19T19:30:00Z">
        <w:r w:rsidDel="00337586">
          <w:delText xml:space="preserve"> </w:delText>
        </w:r>
      </w:del>
      <w:del w:id="175" w:author="lighthouse" w:date="2011-10-19T19:26:00Z">
        <w:r w:rsidDel="00337586">
          <w:delText xml:space="preserve"> </w:delText>
        </w:r>
        <w:commentRangeStart w:id="176"/>
        <w:r w:rsidR="00467759" w:rsidRPr="00467759">
          <w:rPr>
            <w:highlight w:val="yellow"/>
            <w:rPrChange w:id="177" w:author="lighthouse" w:date="2011-04-06T15:55:00Z">
              <w:rPr>
                <w:sz w:val="16"/>
                <w:szCs w:val="16"/>
              </w:rPr>
            </w:rPrChange>
          </w:rPr>
          <w:delText>They may also be used in places where permanent physical aids to navigation cannot be sited.</w:delText>
        </w:r>
        <w:commentRangeEnd w:id="176"/>
        <w:r w:rsidDel="00337586">
          <w:rPr>
            <w:rStyle w:val="afe"/>
            <w:lang w:eastAsia="de-DE"/>
          </w:rPr>
          <w:commentReference w:id="176"/>
        </w:r>
        <w:r w:rsidDel="00337586">
          <w:delText xml:space="preserve">  </w:delText>
        </w:r>
      </w:del>
      <w:del w:id="178" w:author="lighthouse" w:date="2011-10-19T19:30:00Z">
        <w:r w:rsidDel="00337586">
          <w:rPr>
            <w:lang w:eastAsia="de-DE"/>
          </w:rPr>
          <w:delText>They</w:delText>
        </w:r>
        <w:r w:rsidDel="00337586">
          <w:delText xml:space="preserve"> </w:delText>
        </w:r>
        <w:r w:rsidRPr="002F0BDB" w:rsidDel="00337586">
          <w:delText>should be reflected</w:delText>
        </w:r>
        <w:r w:rsidDel="00337586">
          <w:delText xml:space="preserve"> in</w:delText>
        </w:r>
        <w:r w:rsidRPr="009423F0" w:rsidDel="00337586">
          <w:delText xml:space="preserve"> Maritime Safety Information</w:delText>
        </w:r>
        <w:r w:rsidDel="00337586">
          <w:delText xml:space="preserve"> (MSI) or, if appropriate, be shown on the relevant nautical chart in due course</w:delText>
        </w:r>
      </w:del>
      <w:r w:rsidRPr="009423F0">
        <w:t>.</w:t>
      </w:r>
      <w:ins w:id="179" w:author="lighthouse" w:date="2011-10-19T21:15:00Z">
        <w:r w:rsidR="0086425F">
          <w:rPr>
            <w:rFonts w:hint="eastAsia"/>
            <w:lang w:eastAsia="ja-JP"/>
          </w:rPr>
          <w:t xml:space="preserve">  It is generally </w:t>
        </w:r>
        <w:r w:rsidR="0086425F">
          <w:rPr>
            <w:lang w:eastAsia="ja-JP"/>
          </w:rPr>
          <w:t>considered</w:t>
        </w:r>
        <w:r w:rsidR="0086425F">
          <w:rPr>
            <w:rFonts w:hint="eastAsia"/>
            <w:lang w:eastAsia="ja-JP"/>
          </w:rPr>
          <w:t xml:space="preserve"> </w:t>
        </w:r>
      </w:ins>
      <w:ins w:id="180" w:author="lighthouse" w:date="2011-10-19T21:24:00Z">
        <w:r w:rsidR="000827AF">
          <w:rPr>
            <w:rFonts w:hint="eastAsia"/>
            <w:lang w:eastAsia="ja-JP"/>
          </w:rPr>
          <w:t xml:space="preserve">that </w:t>
        </w:r>
      </w:ins>
      <w:ins w:id="181" w:author="lighthouse" w:date="2011-10-19T21:15:00Z">
        <w:r w:rsidR="0086425F">
          <w:rPr>
            <w:rFonts w:hint="eastAsia"/>
            <w:lang w:eastAsia="ja-JP"/>
          </w:rPr>
          <w:t xml:space="preserve">if the </w:t>
        </w:r>
        <w:r w:rsidR="0086425F">
          <w:rPr>
            <w:lang w:eastAsia="ja-JP"/>
          </w:rPr>
          <w:t>temporary</w:t>
        </w:r>
        <w:r w:rsidR="0086425F">
          <w:rPr>
            <w:rFonts w:hint="eastAsia"/>
            <w:lang w:eastAsia="ja-JP"/>
          </w:rPr>
          <w:t xml:space="preserve"> use of </w:t>
        </w:r>
        <w:r w:rsidR="0086425F">
          <w:rPr>
            <w:lang w:eastAsia="ja-JP"/>
          </w:rPr>
          <w:t>virtual</w:t>
        </w:r>
        <w:r w:rsidR="0086425F">
          <w:rPr>
            <w:rFonts w:hint="eastAsia"/>
            <w:lang w:eastAsia="ja-JP"/>
          </w:rPr>
          <w:t xml:space="preserve"> AtoN </w:t>
        </w:r>
      </w:ins>
      <w:ins w:id="182" w:author="lighthouse" w:date="2011-10-19T21:17:00Z">
        <w:r w:rsidR="0086425F">
          <w:rPr>
            <w:rFonts w:hint="eastAsia"/>
            <w:lang w:eastAsia="ja-JP"/>
          </w:rPr>
          <w:t xml:space="preserve">become more than </w:t>
        </w:r>
      </w:ins>
      <w:ins w:id="183" w:author="lighthouse" w:date="2011-10-19T21:15:00Z">
        <w:r w:rsidR="0086425F">
          <w:rPr>
            <w:rFonts w:hint="eastAsia"/>
            <w:lang w:eastAsia="ja-JP"/>
          </w:rPr>
          <w:t>6months</w:t>
        </w:r>
      </w:ins>
      <w:ins w:id="184" w:author="lighthouse" w:date="2011-10-19T21:24:00Z">
        <w:r w:rsidR="000827AF">
          <w:rPr>
            <w:rFonts w:hint="eastAsia"/>
            <w:lang w:eastAsia="ja-JP"/>
          </w:rPr>
          <w:t xml:space="preserve"> (</w:t>
        </w:r>
      </w:ins>
      <w:ins w:id="185" w:author="lighthouse" w:date="2011-10-19T21:26:00Z">
        <w:r w:rsidR="000827AF">
          <w:rPr>
            <w:rFonts w:hint="eastAsia"/>
            <w:lang w:eastAsia="ja-JP"/>
          </w:rPr>
          <w:t>A</w:t>
        </w:r>
      </w:ins>
      <w:ins w:id="186" w:author="lighthouse" w:date="2011-10-19T21:24:00Z">
        <w:r w:rsidR="000827AF">
          <w:rPr>
            <w:lang w:eastAsia="ja-JP"/>
          </w:rPr>
          <w:t>ccording</w:t>
        </w:r>
        <w:r w:rsidR="000827AF">
          <w:rPr>
            <w:rFonts w:hint="eastAsia"/>
            <w:lang w:eastAsia="ja-JP"/>
          </w:rPr>
          <w:t xml:space="preserve"> to the IHO, </w:t>
        </w:r>
      </w:ins>
      <w:ins w:id="187" w:author="lighthouse" w:date="2011-10-19T21:29:00Z">
        <w:r w:rsidR="000827AF">
          <w:rPr>
            <w:rFonts w:hint="eastAsia"/>
            <w:lang w:eastAsia="ja-JP"/>
          </w:rPr>
          <w:t xml:space="preserve">if </w:t>
        </w:r>
      </w:ins>
      <w:ins w:id="188" w:author="lighthouse" w:date="2011-10-19T21:24:00Z">
        <w:r w:rsidR="000827AF">
          <w:rPr>
            <w:rFonts w:hint="eastAsia"/>
            <w:lang w:eastAsia="ja-JP"/>
          </w:rPr>
          <w:t>any t</w:t>
        </w:r>
      </w:ins>
      <w:ins w:id="189" w:author="lighthouse" w:date="2011-10-19T21:30:00Z">
        <w:r w:rsidR="000827AF">
          <w:rPr>
            <w:rFonts w:hint="eastAsia"/>
            <w:lang w:eastAsia="ja-JP"/>
          </w:rPr>
          <w:t xml:space="preserve">emporary </w:t>
        </w:r>
      </w:ins>
      <w:ins w:id="190" w:author="lighthouse" w:date="2011-10-19T21:24:00Z">
        <w:r w:rsidR="000827AF">
          <w:rPr>
            <w:rFonts w:hint="eastAsia"/>
            <w:lang w:eastAsia="ja-JP"/>
          </w:rPr>
          <w:t>change continue</w:t>
        </w:r>
      </w:ins>
      <w:ins w:id="191" w:author="lighthouse" w:date="2011-10-19T21:26:00Z">
        <w:r w:rsidR="000827AF">
          <w:rPr>
            <w:rFonts w:hint="eastAsia"/>
            <w:lang w:eastAsia="ja-JP"/>
          </w:rPr>
          <w:t>s</w:t>
        </w:r>
      </w:ins>
      <w:ins w:id="192" w:author="lighthouse" w:date="2011-10-19T21:24:00Z">
        <w:r w:rsidR="000827AF">
          <w:rPr>
            <w:rFonts w:hint="eastAsia"/>
            <w:lang w:eastAsia="ja-JP"/>
          </w:rPr>
          <w:t xml:space="preserve"> to more </w:t>
        </w:r>
      </w:ins>
      <w:ins w:id="193" w:author="lighthouse" w:date="2011-10-19T21:25:00Z">
        <w:r w:rsidR="000827AF">
          <w:rPr>
            <w:lang w:eastAsia="ja-JP"/>
          </w:rPr>
          <w:t>than</w:t>
        </w:r>
      </w:ins>
      <w:ins w:id="194" w:author="lighthouse" w:date="2011-10-19T21:24:00Z">
        <w:r w:rsidR="000827AF">
          <w:rPr>
            <w:rFonts w:hint="eastAsia"/>
            <w:lang w:eastAsia="ja-JP"/>
          </w:rPr>
          <w:t xml:space="preserve"> </w:t>
        </w:r>
      </w:ins>
      <w:ins w:id="195" w:author="lighthouse" w:date="2011-10-19T21:25:00Z">
        <w:r w:rsidR="000827AF">
          <w:rPr>
            <w:rFonts w:hint="eastAsia"/>
            <w:lang w:eastAsia="ja-JP"/>
          </w:rPr>
          <w:t>6 months, it should be charted</w:t>
        </w:r>
      </w:ins>
      <w:ins w:id="196" w:author="lighthouse" w:date="2011-10-19T21:27:00Z">
        <w:r w:rsidR="000827AF">
          <w:rPr>
            <w:rFonts w:hint="eastAsia"/>
            <w:lang w:eastAsia="ja-JP"/>
          </w:rPr>
          <w:t xml:space="preserve"> accordingly</w:t>
        </w:r>
      </w:ins>
      <w:ins w:id="197" w:author="lighthouse" w:date="2011-10-19T21:25:00Z">
        <w:r w:rsidR="000827AF">
          <w:rPr>
            <w:rFonts w:hint="eastAsia"/>
            <w:lang w:eastAsia="ja-JP"/>
          </w:rPr>
          <w:t>.)</w:t>
        </w:r>
      </w:ins>
      <w:ins w:id="198" w:author="lighthouse" w:date="2011-10-19T21:15:00Z">
        <w:r w:rsidR="0086425F">
          <w:rPr>
            <w:rFonts w:hint="eastAsia"/>
            <w:lang w:eastAsia="ja-JP"/>
          </w:rPr>
          <w:t>, it will be treated as permanent</w:t>
        </w:r>
      </w:ins>
      <w:ins w:id="199" w:author="lighthouse" w:date="2011-10-19T21:16:00Z">
        <w:r w:rsidR="0086425F">
          <w:rPr>
            <w:rFonts w:hint="eastAsia"/>
            <w:lang w:eastAsia="ja-JP"/>
          </w:rPr>
          <w:t>.</w:t>
        </w:r>
      </w:ins>
      <w:ins w:id="200" w:author="lighthouse" w:date="2011-10-19T21:17:00Z">
        <w:r w:rsidR="0086425F">
          <w:rPr>
            <w:rFonts w:hint="eastAsia"/>
            <w:lang w:eastAsia="ja-JP"/>
          </w:rPr>
          <w:t xml:space="preserve">  </w:t>
        </w:r>
      </w:ins>
      <w:ins w:id="201" w:author="lighthouse" w:date="2011-10-19T21:32:00Z">
        <w:r w:rsidR="004177F6">
          <w:rPr>
            <w:rFonts w:hint="eastAsia"/>
            <w:lang w:eastAsia="ja-JP"/>
          </w:rPr>
          <w:t xml:space="preserve">For example, </w:t>
        </w:r>
      </w:ins>
      <w:ins w:id="202" w:author="lighthouse" w:date="2012-04-26T16:40:00Z">
        <w:r w:rsidR="00502A70">
          <w:rPr>
            <w:rFonts w:hint="eastAsia"/>
            <w:lang w:eastAsia="ja-JP"/>
          </w:rPr>
          <w:t>m</w:t>
        </w:r>
      </w:ins>
      <w:ins w:id="203" w:author="lighthouse" w:date="2011-10-19T21:32:00Z">
        <w:r w:rsidR="004177F6" w:rsidRPr="00FB74B4">
          <w:rPr>
            <w:rFonts w:cs="Arial" w:hint="eastAsia"/>
            <w:sz w:val="20"/>
            <w:szCs w:val="20"/>
          </w:rPr>
          <w:t>arking of a N</w:t>
        </w:r>
        <w:r w:rsidR="004177F6" w:rsidRPr="00FB74B4">
          <w:rPr>
            <w:rFonts w:cs="Arial"/>
            <w:sz w:val="20"/>
            <w:szCs w:val="20"/>
          </w:rPr>
          <w:t>a</w:t>
        </w:r>
        <w:r w:rsidR="004177F6" w:rsidRPr="00FB74B4">
          <w:rPr>
            <w:rFonts w:cs="Arial" w:hint="eastAsia"/>
            <w:sz w:val="20"/>
            <w:szCs w:val="20"/>
          </w:rPr>
          <w:t xml:space="preserve">vigational </w:t>
        </w:r>
        <w:r w:rsidR="004177F6" w:rsidRPr="00FB74B4">
          <w:rPr>
            <w:rFonts w:cs="Arial" w:hint="eastAsia"/>
            <w:sz w:val="20"/>
            <w:szCs w:val="20"/>
          </w:rPr>
          <w:lastRenderedPageBreak/>
          <w:t>Restricted Areas</w:t>
        </w:r>
      </w:ins>
      <w:ins w:id="204" w:author="lighthouse" w:date="2011-10-19T21:33:00Z">
        <w:r w:rsidR="004177F6">
          <w:rPr>
            <w:rFonts w:cs="Arial" w:hint="eastAsia"/>
            <w:sz w:val="20"/>
            <w:szCs w:val="20"/>
            <w:lang w:eastAsia="ja-JP"/>
          </w:rPr>
          <w:t xml:space="preserve">, </w:t>
        </w:r>
      </w:ins>
      <w:ins w:id="205" w:author="lighthouse" w:date="2012-04-26T16:40:00Z">
        <w:r w:rsidR="00502A70">
          <w:rPr>
            <w:rFonts w:cs="Arial" w:hint="eastAsia"/>
            <w:sz w:val="20"/>
            <w:szCs w:val="20"/>
            <w:lang w:eastAsia="ja-JP"/>
          </w:rPr>
          <w:t>m</w:t>
        </w:r>
      </w:ins>
      <w:ins w:id="206" w:author="lighthouse" w:date="2011-10-19T21:33:00Z">
        <w:r w:rsidR="004177F6" w:rsidRPr="00FB74B4">
          <w:rPr>
            <w:rFonts w:cs="Arial" w:hint="eastAsia"/>
            <w:sz w:val="20"/>
            <w:szCs w:val="20"/>
          </w:rPr>
          <w:t>arking of A</w:t>
        </w:r>
        <w:r w:rsidR="004177F6" w:rsidRPr="00FB74B4">
          <w:rPr>
            <w:rFonts w:cs="Arial"/>
            <w:sz w:val="20"/>
            <w:szCs w:val="20"/>
          </w:rPr>
          <w:t>i</w:t>
        </w:r>
        <w:r w:rsidR="004177F6" w:rsidRPr="00FB74B4">
          <w:rPr>
            <w:rFonts w:cs="Arial" w:hint="eastAsia"/>
            <w:sz w:val="20"/>
            <w:szCs w:val="20"/>
          </w:rPr>
          <w:t xml:space="preserve">ds to Navigation that are </w:t>
        </w:r>
        <w:r w:rsidR="004177F6" w:rsidRPr="00FB74B4">
          <w:rPr>
            <w:rFonts w:cs="Arial"/>
            <w:sz w:val="20"/>
            <w:szCs w:val="20"/>
          </w:rPr>
          <w:t>malfunctioning</w:t>
        </w:r>
        <w:r w:rsidR="004177F6" w:rsidRPr="00FB74B4">
          <w:rPr>
            <w:rFonts w:cs="Arial" w:hint="eastAsia"/>
            <w:sz w:val="20"/>
            <w:szCs w:val="20"/>
          </w:rPr>
          <w:t xml:space="preserve"> or off position</w:t>
        </w:r>
        <w:r w:rsidR="004177F6">
          <w:rPr>
            <w:rFonts w:cs="Arial" w:hint="eastAsia"/>
            <w:sz w:val="20"/>
            <w:szCs w:val="20"/>
            <w:lang w:eastAsia="ja-JP"/>
          </w:rPr>
          <w:t xml:space="preserve"> are usage of</w:t>
        </w:r>
      </w:ins>
      <w:ins w:id="207" w:author="lighthouse" w:date="2011-10-19T21:34:00Z">
        <w:r w:rsidR="004177F6">
          <w:rPr>
            <w:rFonts w:cs="Arial" w:hint="eastAsia"/>
            <w:sz w:val="20"/>
            <w:szCs w:val="20"/>
            <w:lang w:eastAsia="ja-JP"/>
          </w:rPr>
          <w:t xml:space="preserve"> temporary</w:t>
        </w:r>
      </w:ins>
      <w:ins w:id="208" w:author="lighthouse" w:date="2011-10-19T21:33:00Z">
        <w:r w:rsidR="004177F6">
          <w:rPr>
            <w:rFonts w:cs="Arial" w:hint="eastAsia"/>
            <w:sz w:val="20"/>
            <w:szCs w:val="20"/>
            <w:lang w:eastAsia="ja-JP"/>
          </w:rPr>
          <w:t xml:space="preserve"> virtual AtoN.</w:t>
        </w:r>
      </w:ins>
      <w:ins w:id="209" w:author="lighthouse" w:date="2011-10-19T21:32:00Z">
        <w:r w:rsidR="004177F6">
          <w:rPr>
            <w:rFonts w:hint="eastAsia"/>
            <w:lang w:eastAsia="ja-JP"/>
          </w:rPr>
          <w:t xml:space="preserve"> </w:t>
        </w:r>
      </w:ins>
      <w:ins w:id="210" w:author="lighthouse" w:date="2011-10-19T21:21:00Z">
        <w:r w:rsidR="0086425F">
          <w:rPr>
            <w:rFonts w:hint="eastAsia"/>
            <w:lang w:eastAsia="ja-JP"/>
          </w:rPr>
          <w:t>The</w:t>
        </w:r>
      </w:ins>
      <w:ins w:id="211" w:author="lighthouse" w:date="2011-10-19T21:19:00Z">
        <w:r w:rsidR="0086425F">
          <w:rPr>
            <w:rFonts w:hint="eastAsia"/>
            <w:lang w:eastAsia="ja-JP"/>
          </w:rPr>
          <w:t xml:space="preserve"> specific usage is </w:t>
        </w:r>
      </w:ins>
      <w:ins w:id="212" w:author="lighthouse" w:date="2011-10-19T21:20:00Z">
        <w:r w:rsidR="0086425F">
          <w:rPr>
            <w:lang w:eastAsia="ja-JP"/>
          </w:rPr>
          <w:t>referred</w:t>
        </w:r>
        <w:r w:rsidR="0086425F">
          <w:rPr>
            <w:rFonts w:hint="eastAsia"/>
            <w:lang w:eastAsia="ja-JP"/>
          </w:rPr>
          <w:t xml:space="preserve"> </w:t>
        </w:r>
      </w:ins>
      <w:ins w:id="213" w:author="lighthouse" w:date="2012-04-26T00:01:00Z">
        <w:r w:rsidR="0052386C">
          <w:rPr>
            <w:rFonts w:hint="eastAsia"/>
            <w:lang w:eastAsia="ja-JP"/>
          </w:rPr>
          <w:t>at</w:t>
        </w:r>
      </w:ins>
      <w:ins w:id="214" w:author="lighthouse" w:date="2011-10-19T21:35:00Z">
        <w:r w:rsidR="004177F6">
          <w:rPr>
            <w:rFonts w:hint="eastAsia"/>
            <w:lang w:eastAsia="ja-JP"/>
          </w:rPr>
          <w:t xml:space="preserve"> the </w:t>
        </w:r>
      </w:ins>
      <w:ins w:id="215" w:author="lighthouse" w:date="2012-04-25T18:34:00Z">
        <w:r w:rsidR="00FA2782">
          <w:rPr>
            <w:rFonts w:hint="eastAsia"/>
            <w:lang w:eastAsia="ja-JP"/>
          </w:rPr>
          <w:t xml:space="preserve">Annex 1 </w:t>
        </w:r>
      </w:ins>
      <w:ins w:id="216" w:author="lighthouse" w:date="2011-10-19T21:35:00Z">
        <w:r w:rsidR="004177F6">
          <w:rPr>
            <w:rFonts w:hint="eastAsia"/>
            <w:lang w:eastAsia="ja-JP"/>
          </w:rPr>
          <w:t>of</w:t>
        </w:r>
      </w:ins>
      <w:ins w:id="217" w:author="lighthouse" w:date="2011-10-19T21:20:00Z">
        <w:r w:rsidR="0086425F">
          <w:rPr>
            <w:rFonts w:hint="eastAsia"/>
            <w:lang w:eastAsia="ja-JP"/>
          </w:rPr>
          <w:t xml:space="preserve"> IALA Guideline 1081</w:t>
        </w:r>
      </w:ins>
      <w:ins w:id="218" w:author="lighthouse" w:date="2011-10-19T21:28:00Z">
        <w:r w:rsidR="000827AF">
          <w:rPr>
            <w:rFonts w:hint="eastAsia"/>
            <w:lang w:eastAsia="ja-JP"/>
          </w:rPr>
          <w:t xml:space="preserve"> </w:t>
        </w:r>
      </w:ins>
    </w:p>
    <w:p w:rsidR="00071B70" w:rsidRPr="00071B70" w:rsidDel="00166F8A" w:rsidRDefault="00071B70" w:rsidP="00071B70">
      <w:pPr>
        <w:pStyle w:val="a1"/>
        <w:rPr>
          <w:del w:id="219" w:author="lighthouse" w:date="2012-04-26T17:19:00Z"/>
          <w:lang w:eastAsia="ja-JP"/>
        </w:rPr>
      </w:pPr>
    </w:p>
    <w:p w:rsidR="00071B70" w:rsidDel="00166F8A" w:rsidRDefault="00071B70" w:rsidP="00223450">
      <w:pPr>
        <w:pStyle w:val="a1"/>
        <w:rPr>
          <w:del w:id="220" w:author="lighthouse" w:date="2012-04-26T17:19:00Z"/>
          <w:lang w:eastAsia="ja-JP"/>
        </w:rPr>
      </w:pPr>
    </w:p>
    <w:p w:rsidR="00071B70" w:rsidRDefault="00071B70" w:rsidP="00071B70">
      <w:pPr>
        <w:pStyle w:val="2"/>
        <w:rPr>
          <w:lang w:eastAsia="ja-JP"/>
        </w:rPr>
      </w:pPr>
      <w:r>
        <w:rPr>
          <w:rFonts w:hint="eastAsia"/>
          <w:lang w:eastAsia="ja-JP"/>
        </w:rPr>
        <w:t>Permanent</w:t>
      </w:r>
    </w:p>
    <w:p w:rsidR="00071B70" w:rsidRDefault="00071B70" w:rsidP="00071B70">
      <w:pPr>
        <w:pStyle w:val="a1"/>
        <w:rPr>
          <w:ins w:id="221" w:author="lighthouse" w:date="2011-10-19T19:18:00Z"/>
          <w:lang w:eastAsia="ja-JP"/>
        </w:rPr>
      </w:pPr>
      <w:ins w:id="222" w:author="lighthouse" w:date="2011-10-19T19:22:00Z">
        <w:r>
          <w:rPr>
            <w:rFonts w:hint="eastAsia"/>
            <w:lang w:eastAsia="ja-JP"/>
          </w:rPr>
          <w:t xml:space="preserve">Permanent </w:t>
        </w:r>
      </w:ins>
      <w:del w:id="223" w:author="lighthouse" w:date="2011-10-19T19:22:00Z">
        <w:r w:rsidDel="00632C5F">
          <w:delText>V</w:delText>
        </w:r>
      </w:del>
      <w:ins w:id="224" w:author="lighthouse" w:date="2011-10-19T19:22:00Z">
        <w:r>
          <w:rPr>
            <w:rFonts w:hint="eastAsia"/>
            <w:lang w:eastAsia="ja-JP"/>
          </w:rPr>
          <w:t>v</w:t>
        </w:r>
      </w:ins>
      <w:r>
        <w:t>irtual AtoN</w:t>
      </w:r>
      <w:r w:rsidRPr="0048570D">
        <w:t xml:space="preserve"> are not intended to replace physical aids to navigatio</w:t>
      </w:r>
      <w:ins w:id="225" w:author="lighthouse" w:date="2011-10-19T19:18:00Z">
        <w:r>
          <w:rPr>
            <w:rFonts w:hint="eastAsia"/>
            <w:lang w:eastAsia="ja-JP"/>
          </w:rPr>
          <w:t xml:space="preserve">n </w:t>
        </w:r>
      </w:ins>
      <w:del w:id="226" w:author="lighthouse" w:date="2011-10-19T19:18:00Z">
        <w:r w:rsidRPr="0048570D" w:rsidDel="00632C5F">
          <w:delText>n</w:delText>
        </w:r>
      </w:del>
      <w:ins w:id="227" w:author="lighthouse" w:date="2011-10-19T19:19:00Z">
        <w:r>
          <w:rPr>
            <w:rFonts w:hint="eastAsia"/>
            <w:lang w:eastAsia="ja-JP"/>
          </w:rPr>
          <w:t>except i</w:t>
        </w:r>
      </w:ins>
      <w:ins w:id="228" w:author="lighthouse" w:date="2011-10-19T19:18:00Z">
        <w:r>
          <w:rPr>
            <w:rFonts w:hint="eastAsia"/>
            <w:lang w:eastAsia="ja-JP"/>
          </w:rPr>
          <w:t xml:space="preserve">n </w:t>
        </w:r>
      </w:ins>
      <w:ins w:id="229" w:author="lighthouse" w:date="2011-10-19T19:19:00Z">
        <w:r>
          <w:rPr>
            <w:rFonts w:hint="eastAsia"/>
            <w:lang w:eastAsia="ja-JP"/>
          </w:rPr>
          <w:t xml:space="preserve">specific cases after a risk </w:t>
        </w:r>
        <w:r>
          <w:rPr>
            <w:lang w:eastAsia="ja-JP"/>
          </w:rPr>
          <w:t>assessment</w:t>
        </w:r>
        <w:r>
          <w:rPr>
            <w:rFonts w:hint="eastAsia"/>
            <w:lang w:eastAsia="ja-JP"/>
          </w:rPr>
          <w:t xml:space="preserve"> </w:t>
        </w:r>
      </w:ins>
      <w:ins w:id="230" w:author="lighthouse" w:date="2011-10-19T19:25:00Z">
        <w:r>
          <w:rPr>
            <w:rFonts w:hint="eastAsia"/>
            <w:lang w:eastAsia="ja-JP"/>
          </w:rPr>
          <w:t xml:space="preserve">shows </w:t>
        </w:r>
      </w:ins>
      <w:ins w:id="231" w:author="lighthouse" w:date="2012-04-26T16:41:00Z">
        <w:r w:rsidR="00502A70">
          <w:rPr>
            <w:rFonts w:hint="eastAsia"/>
            <w:lang w:eastAsia="ja-JP"/>
          </w:rPr>
          <w:t xml:space="preserve">it to be </w:t>
        </w:r>
      </w:ins>
      <w:ins w:id="232" w:author="lighthouse" w:date="2011-10-19T19:19:00Z">
        <w:r>
          <w:rPr>
            <w:rFonts w:hint="eastAsia"/>
            <w:lang w:eastAsia="ja-JP"/>
          </w:rPr>
          <w:t>appropriate</w:t>
        </w:r>
      </w:ins>
      <w:ins w:id="233" w:author="lighthouse" w:date="2011-10-19T19:31:00Z">
        <w:r>
          <w:rPr>
            <w:rFonts w:hint="eastAsia"/>
            <w:lang w:eastAsia="ja-JP"/>
          </w:rPr>
          <w:t xml:space="preserve"> and </w:t>
        </w:r>
      </w:ins>
      <w:ins w:id="234" w:author="lighthouse" w:date="2012-04-26T16:41:00Z">
        <w:r w:rsidR="00502A70">
          <w:rPr>
            <w:rFonts w:hint="eastAsia"/>
            <w:lang w:eastAsia="ja-JP"/>
          </w:rPr>
          <w:t xml:space="preserve">after </w:t>
        </w:r>
      </w:ins>
      <w:ins w:id="235" w:author="lighthouse" w:date="2011-10-19T19:31:00Z">
        <w:r>
          <w:rPr>
            <w:rFonts w:hint="eastAsia"/>
            <w:lang w:eastAsia="ja-JP"/>
          </w:rPr>
          <w:t>approval of a national competent a</w:t>
        </w:r>
      </w:ins>
      <w:ins w:id="236" w:author="lighthouse" w:date="2011-10-19T19:32:00Z">
        <w:r>
          <w:rPr>
            <w:rFonts w:hint="eastAsia"/>
            <w:lang w:eastAsia="ja-JP"/>
          </w:rPr>
          <w:t>u</w:t>
        </w:r>
      </w:ins>
      <w:ins w:id="237" w:author="lighthouse" w:date="2011-10-19T19:31:00Z">
        <w:r>
          <w:rPr>
            <w:rFonts w:hint="eastAsia"/>
            <w:lang w:eastAsia="ja-JP"/>
          </w:rPr>
          <w:t>thority</w:t>
        </w:r>
      </w:ins>
      <w:r w:rsidRPr="0048570D">
        <w:t>.</w:t>
      </w:r>
      <w:ins w:id="238" w:author="lighthouse" w:date="2011-10-19T21:37:00Z">
        <w:r w:rsidR="004177F6" w:rsidRPr="00483E16">
          <w:rPr>
            <w:rFonts w:hint="eastAsia"/>
            <w:szCs w:val="22"/>
            <w:lang w:eastAsia="ja-JP"/>
          </w:rPr>
          <w:t xml:space="preserve">  For example, </w:t>
        </w:r>
      </w:ins>
      <w:ins w:id="239" w:author="lighthouse" w:date="2011-10-19T21:39:00Z">
        <w:r w:rsidR="004177F6" w:rsidRPr="00483E16">
          <w:rPr>
            <w:rFonts w:hint="eastAsia"/>
            <w:szCs w:val="22"/>
            <w:lang w:eastAsia="ja-JP"/>
          </w:rPr>
          <w:t>permanent v</w:t>
        </w:r>
      </w:ins>
      <w:ins w:id="240" w:author="lighthouse" w:date="2011-10-19T21:38:00Z">
        <w:r w:rsidR="00467759" w:rsidRPr="00467759">
          <w:rPr>
            <w:rFonts w:cs="Arial"/>
            <w:szCs w:val="22"/>
            <w:rPrChange w:id="241" w:author="lighthouse" w:date="2012-11-13T10:30:00Z">
              <w:rPr>
                <w:rFonts w:cs="Arial"/>
                <w:sz w:val="20"/>
                <w:szCs w:val="20"/>
              </w:rPr>
            </w:rPrChange>
          </w:rPr>
          <w:t xml:space="preserve">irtual AtoN can be effectively utilized where it is </w:t>
        </w:r>
      </w:ins>
      <w:ins w:id="242" w:author="lighthouse" w:date="2012-11-13T13:27:00Z">
        <w:r w:rsidR="005640BD">
          <w:rPr>
            <w:rFonts w:cs="Arial" w:hint="eastAsia"/>
            <w:szCs w:val="22"/>
            <w:lang w:eastAsia="ja-JP"/>
          </w:rPr>
          <w:t xml:space="preserve">very </w:t>
        </w:r>
      </w:ins>
      <w:ins w:id="243" w:author="lighthouse" w:date="2011-10-19T21:38:00Z">
        <w:r w:rsidR="00467759" w:rsidRPr="00467759">
          <w:rPr>
            <w:rFonts w:cs="Arial"/>
            <w:szCs w:val="22"/>
            <w:rPrChange w:id="244" w:author="lighthouse" w:date="2012-11-13T10:30:00Z">
              <w:rPr>
                <w:rFonts w:cs="Arial"/>
                <w:sz w:val="20"/>
                <w:szCs w:val="20"/>
              </w:rPr>
            </w:rPrChange>
          </w:rPr>
          <w:t xml:space="preserve">difficult to place </w:t>
        </w:r>
      </w:ins>
      <w:ins w:id="245" w:author="lighthouse" w:date="2012-04-24T19:26:00Z">
        <w:r w:rsidR="00467759" w:rsidRPr="00467759">
          <w:rPr>
            <w:rFonts w:cs="Arial"/>
            <w:szCs w:val="22"/>
            <w:lang w:eastAsia="ja-JP"/>
            <w:rPrChange w:id="246" w:author="lighthouse" w:date="2012-11-13T10:30:00Z">
              <w:rPr>
                <w:rFonts w:cs="Arial"/>
                <w:sz w:val="20"/>
                <w:szCs w:val="20"/>
                <w:lang w:eastAsia="ja-JP"/>
              </w:rPr>
            </w:rPrChange>
          </w:rPr>
          <w:t xml:space="preserve">or to maintain </w:t>
        </w:r>
      </w:ins>
      <w:ins w:id="247" w:author="lighthouse" w:date="2011-10-19T21:38:00Z">
        <w:r w:rsidR="00467759" w:rsidRPr="00467759">
          <w:rPr>
            <w:rFonts w:cs="Arial"/>
            <w:szCs w:val="22"/>
            <w:rPrChange w:id="248" w:author="lighthouse" w:date="2012-11-13T10:30:00Z">
              <w:rPr>
                <w:rFonts w:cs="Arial"/>
                <w:sz w:val="20"/>
                <w:szCs w:val="20"/>
              </w:rPr>
            </w:rPrChange>
          </w:rPr>
          <w:t>a physical AtoN due to sea state, winds or other environmental conditions.</w:t>
        </w:r>
      </w:ins>
      <w:ins w:id="249" w:author="lighthouse" w:date="2011-10-19T19:26:00Z">
        <w:r w:rsidRPr="00483E16">
          <w:rPr>
            <w:rFonts w:hint="eastAsia"/>
            <w:szCs w:val="22"/>
            <w:lang w:eastAsia="ja-JP"/>
          </w:rPr>
          <w:t xml:space="preserve">  </w:t>
        </w:r>
      </w:ins>
      <w:ins w:id="250" w:author="lighthouse" w:date="2011-10-19T21:39:00Z">
        <w:r w:rsidR="004177F6" w:rsidRPr="00483E16">
          <w:rPr>
            <w:rFonts w:hint="eastAsia"/>
            <w:szCs w:val="22"/>
            <w:lang w:eastAsia="ja-JP"/>
          </w:rPr>
          <w:t xml:space="preserve">The specific usage is </w:t>
        </w:r>
        <w:r w:rsidR="004177F6" w:rsidRPr="00483E16">
          <w:rPr>
            <w:szCs w:val="22"/>
            <w:lang w:eastAsia="ja-JP"/>
          </w:rPr>
          <w:t>referred</w:t>
        </w:r>
        <w:r w:rsidR="004177F6" w:rsidRPr="00483E16">
          <w:rPr>
            <w:rFonts w:hint="eastAsia"/>
            <w:szCs w:val="22"/>
            <w:lang w:eastAsia="ja-JP"/>
          </w:rPr>
          <w:t xml:space="preserve"> </w:t>
        </w:r>
      </w:ins>
      <w:ins w:id="251" w:author="lighthouse" w:date="2012-04-26T00:01:00Z">
        <w:r w:rsidR="0052386C" w:rsidRPr="00483E16">
          <w:rPr>
            <w:rFonts w:hint="eastAsia"/>
            <w:szCs w:val="22"/>
            <w:lang w:eastAsia="ja-JP"/>
          </w:rPr>
          <w:t>at</w:t>
        </w:r>
      </w:ins>
      <w:ins w:id="252" w:author="lighthouse" w:date="2011-10-19T21:39:00Z">
        <w:r w:rsidR="004177F6" w:rsidRPr="00483E16">
          <w:rPr>
            <w:rFonts w:hint="eastAsia"/>
            <w:szCs w:val="22"/>
            <w:lang w:eastAsia="ja-JP"/>
          </w:rPr>
          <w:t xml:space="preserve"> the </w:t>
        </w:r>
      </w:ins>
      <w:ins w:id="253" w:author="lighthouse" w:date="2012-04-25T18:37:00Z">
        <w:r w:rsidR="00FA2782" w:rsidRPr="00483E16">
          <w:rPr>
            <w:rFonts w:hint="eastAsia"/>
            <w:szCs w:val="22"/>
            <w:lang w:eastAsia="ja-JP"/>
          </w:rPr>
          <w:t xml:space="preserve">Annex 1 </w:t>
        </w:r>
      </w:ins>
      <w:ins w:id="254" w:author="lighthouse" w:date="2011-10-19T21:39:00Z">
        <w:r w:rsidR="004177F6" w:rsidRPr="00483E16">
          <w:rPr>
            <w:rFonts w:hint="eastAsia"/>
            <w:szCs w:val="22"/>
            <w:lang w:eastAsia="ja-JP"/>
          </w:rPr>
          <w:t>of IALA Guideline 1081</w:t>
        </w:r>
      </w:ins>
      <w:ins w:id="255" w:author="lighthouse" w:date="2012-04-25T18:37:00Z">
        <w:r w:rsidR="00FA2782" w:rsidRPr="00483E16">
          <w:rPr>
            <w:rFonts w:hint="eastAsia"/>
            <w:szCs w:val="22"/>
            <w:lang w:eastAsia="ja-JP"/>
          </w:rPr>
          <w:t>.</w:t>
        </w:r>
      </w:ins>
      <w:ins w:id="256" w:author="lighthouse" w:date="2011-10-19T21:39:00Z">
        <w:r w:rsidR="004177F6" w:rsidRPr="00483E16">
          <w:rPr>
            <w:szCs w:val="22"/>
            <w:lang w:eastAsia="ja-JP"/>
          </w:rPr>
          <w:t xml:space="preserve"> </w:t>
        </w:r>
      </w:ins>
    </w:p>
    <w:p w:rsidR="00071B70" w:rsidRPr="0052386C" w:rsidDel="00166F8A" w:rsidRDefault="00071B70" w:rsidP="00223450">
      <w:pPr>
        <w:pStyle w:val="a1"/>
        <w:rPr>
          <w:del w:id="257" w:author="lighthouse" w:date="2012-04-26T17:19:00Z"/>
          <w:lang w:eastAsia="ja-JP"/>
        </w:rPr>
      </w:pPr>
    </w:p>
    <w:p w:rsidR="00071B70" w:rsidDel="00166F8A" w:rsidRDefault="00071B70" w:rsidP="00223450">
      <w:pPr>
        <w:pStyle w:val="a1"/>
        <w:rPr>
          <w:del w:id="258" w:author="lighthouse" w:date="2012-04-26T17:19:00Z"/>
          <w:lang w:eastAsia="ja-JP"/>
        </w:rPr>
      </w:pPr>
    </w:p>
    <w:p w:rsidR="006328BA" w:rsidRDefault="006328BA" w:rsidP="006328BA">
      <w:pPr>
        <w:pStyle w:val="1"/>
        <w:numPr>
          <w:ilvl w:val="0"/>
          <w:numId w:val="7"/>
        </w:numPr>
      </w:pPr>
      <w:bookmarkStart w:id="259" w:name="_Toc257185401"/>
      <w:r>
        <w:t>Risks, Limitations and Benefits</w:t>
      </w:r>
      <w:bookmarkEnd w:id="259"/>
    </w:p>
    <w:p w:rsidR="006328BA" w:rsidRDefault="006328BA" w:rsidP="006328BA">
      <w:pPr>
        <w:pStyle w:val="2"/>
      </w:pPr>
      <w:bookmarkStart w:id="260" w:name="_Toc257185402"/>
      <w:r>
        <w:t>Risks</w:t>
      </w:r>
      <w:bookmarkEnd w:id="260"/>
    </w:p>
    <w:p w:rsidR="00E646D6" w:rsidRPr="003A2A50" w:rsidRDefault="00F039D3" w:rsidP="00E646D6">
      <w:pPr>
        <w:pStyle w:val="a1"/>
      </w:pPr>
      <w:ins w:id="261" w:author="lighthouse" w:date="2011-10-19T21:51:00Z">
        <w:r>
          <w:t>In the short to medium term</w:t>
        </w:r>
        <w:r>
          <w:rPr>
            <w:rFonts w:hint="eastAsia"/>
            <w:lang w:eastAsia="ja-JP"/>
          </w:rPr>
          <w:t xml:space="preserve">, </w:t>
        </w:r>
      </w:ins>
      <w:del w:id="262" w:author="lighthouse" w:date="2011-10-19T21:51:00Z">
        <w:r w:rsidR="00BD0A5D" w:rsidDel="00F039D3">
          <w:delText>A</w:delText>
        </w:r>
      </w:del>
      <w:ins w:id="263" w:author="lighthouse" w:date="2011-10-19T21:51:00Z">
        <w:r>
          <w:rPr>
            <w:rFonts w:hint="eastAsia"/>
            <w:lang w:eastAsia="ja-JP"/>
          </w:rPr>
          <w:t>a</w:t>
        </w:r>
      </w:ins>
      <w:r w:rsidR="00BD0A5D" w:rsidRPr="009423F0">
        <w:t xml:space="preserve"> </w:t>
      </w:r>
      <w:r w:rsidR="00BD0A5D">
        <w:t>V</w:t>
      </w:r>
      <w:r w:rsidR="00E646D6" w:rsidRPr="009423F0">
        <w:t>irtual AtoN will not be visible on the displays of many ships and</w:t>
      </w:r>
      <w:r w:rsidR="00E646D6">
        <w:t>,</w:t>
      </w:r>
      <w:r w:rsidR="00E646D6" w:rsidRPr="009423F0">
        <w:t xml:space="preserve"> if visible</w:t>
      </w:r>
      <w:r w:rsidR="00E646D6">
        <w:t>,</w:t>
      </w:r>
      <w:r w:rsidR="00E646D6" w:rsidRPr="009423F0">
        <w:t xml:space="preserve"> the symbols may differ from one display to another.  The consequences </w:t>
      </w:r>
      <w:r w:rsidR="00E646D6">
        <w:t>may</w:t>
      </w:r>
      <w:r w:rsidR="00E646D6" w:rsidRPr="009423F0">
        <w:t xml:space="preserve"> be confusion</w:t>
      </w:r>
      <w:r w:rsidR="00E646D6">
        <w:t>,</w:t>
      </w:r>
      <w:r w:rsidR="00E646D6" w:rsidRPr="009423F0">
        <w:t xml:space="preserve"> lack of information for the user</w:t>
      </w:r>
      <w:r w:rsidR="00E646D6">
        <w:t xml:space="preserve"> and the</w:t>
      </w:r>
      <w:r w:rsidR="00E646D6" w:rsidRPr="009423F0">
        <w:t xml:space="preserve"> undermining confidence in ECDIS, the chart and other systems. </w:t>
      </w:r>
      <w:r w:rsidR="00E646D6">
        <w:t xml:space="preserve"> </w:t>
      </w:r>
      <w:r w:rsidR="00E646D6" w:rsidRPr="009423F0">
        <w:t xml:space="preserve">It is likely to take at least a decade to harmonise the provision of </w:t>
      </w:r>
      <w:r w:rsidR="00BD0A5D">
        <w:t>V</w:t>
      </w:r>
      <w:r w:rsidR="00E646D6" w:rsidRPr="009423F0">
        <w:t xml:space="preserve">irtual AtoN as a result of the </w:t>
      </w:r>
      <w:r w:rsidR="00E646D6">
        <w:t>’</w:t>
      </w:r>
      <w:r w:rsidR="00E646D6" w:rsidRPr="009423F0">
        <w:t>grand-fathering</w:t>
      </w:r>
      <w:r w:rsidR="00E646D6">
        <w:t>‘</w:t>
      </w:r>
      <w:r w:rsidR="00E646D6" w:rsidRPr="009423F0">
        <w:t xml:space="preserve"> clauses in the carriage requirement program for ECDIS and the likely schedule for the adoption of IBS &amp; e-Navigation.</w:t>
      </w:r>
    </w:p>
    <w:p w:rsidR="00E646D6" w:rsidRPr="003A2A50" w:rsidDel="000A0312" w:rsidRDefault="00E646D6" w:rsidP="00E646D6">
      <w:pPr>
        <w:pStyle w:val="a1"/>
        <w:rPr>
          <w:del w:id="264" w:author="lighthouse" w:date="2011-10-19T22:26:00Z"/>
        </w:rPr>
      </w:pPr>
      <w:r w:rsidRPr="009423F0">
        <w:t xml:space="preserve">Radar </w:t>
      </w:r>
      <w:ins w:id="265" w:author="lighthouse" w:date="2011-10-19T22:28:00Z">
        <w:r w:rsidR="000A0312">
          <w:rPr>
            <w:rFonts w:hint="eastAsia"/>
            <w:lang w:eastAsia="ja-JP"/>
          </w:rPr>
          <w:t>that compl</w:t>
        </w:r>
      </w:ins>
      <w:ins w:id="266" w:author="lighthouse" w:date="2011-10-19T22:29:00Z">
        <w:r w:rsidR="000A0312">
          <w:rPr>
            <w:rFonts w:hint="eastAsia"/>
            <w:lang w:eastAsia="ja-JP"/>
          </w:rPr>
          <w:t>ies</w:t>
        </w:r>
      </w:ins>
      <w:ins w:id="267" w:author="lighthouse" w:date="2011-10-19T22:28:00Z">
        <w:r w:rsidR="000A0312">
          <w:rPr>
            <w:rFonts w:hint="eastAsia"/>
            <w:lang w:eastAsia="ja-JP"/>
          </w:rPr>
          <w:t xml:space="preserve"> with the </w:t>
        </w:r>
      </w:ins>
      <w:ins w:id="268" w:author="lighthouse" w:date="2011-10-19T22:30:00Z">
        <w:r w:rsidR="000A0312" w:rsidRPr="000A0312">
          <w:rPr>
            <w:lang w:eastAsia="ja-JP"/>
          </w:rPr>
          <w:t>IMO R</w:t>
        </w:r>
        <w:r w:rsidR="000A0312">
          <w:rPr>
            <w:rFonts w:hint="eastAsia"/>
            <w:lang w:eastAsia="ja-JP"/>
          </w:rPr>
          <w:t>esolution</w:t>
        </w:r>
        <w:r w:rsidR="000A0312" w:rsidRPr="000A0312">
          <w:rPr>
            <w:lang w:eastAsia="ja-JP"/>
          </w:rPr>
          <w:t xml:space="preserve"> MSC.191(79) </w:t>
        </w:r>
      </w:ins>
      <w:r w:rsidRPr="009423F0">
        <w:t xml:space="preserve">will only display </w:t>
      </w:r>
      <w:del w:id="269" w:author="lighthouse" w:date="2011-10-19T22:25:00Z">
        <w:r w:rsidDel="000A0312">
          <w:delText>V</w:delText>
        </w:r>
        <w:r w:rsidRPr="009423F0" w:rsidDel="000A0312">
          <w:delText xml:space="preserve">irtual </w:delText>
        </w:r>
      </w:del>
      <w:ins w:id="270" w:author="lighthouse" w:date="2011-10-19T21:55:00Z">
        <w:r w:rsidR="00D7758D">
          <w:rPr>
            <w:rFonts w:hint="eastAsia"/>
            <w:lang w:eastAsia="ja-JP"/>
          </w:rPr>
          <w:t xml:space="preserve">AIS </w:t>
        </w:r>
      </w:ins>
      <w:r w:rsidRPr="009423F0">
        <w:t xml:space="preserve">AtoN </w:t>
      </w:r>
      <w:ins w:id="271" w:author="lighthouse" w:date="2011-10-19T22:25:00Z">
        <w:r w:rsidR="000A0312">
          <w:rPr>
            <w:rFonts w:hint="eastAsia"/>
            <w:lang w:eastAsia="ja-JP"/>
          </w:rPr>
          <w:t>symbol approved by IMO SN/Circ.243</w:t>
        </w:r>
      </w:ins>
      <w:ins w:id="272" w:author="lighthouse" w:date="2011-10-19T22:27:00Z">
        <w:r w:rsidR="000A0312">
          <w:rPr>
            <w:rFonts w:hint="eastAsia"/>
            <w:lang w:eastAsia="ja-JP"/>
          </w:rPr>
          <w:t xml:space="preserve">, a diamond with crosshair </w:t>
        </w:r>
      </w:ins>
      <w:ins w:id="273" w:author="lighthouse" w:date="2011-10-19T22:31:00Z">
        <w:r w:rsidR="000A0312">
          <w:rPr>
            <w:lang w:eastAsia="ja-JP"/>
          </w:rPr>
          <w:t>centred</w:t>
        </w:r>
      </w:ins>
      <w:ins w:id="274" w:author="lighthouse" w:date="2011-10-19T22:25:00Z">
        <w:r w:rsidR="000A0312">
          <w:rPr>
            <w:rFonts w:hint="eastAsia"/>
            <w:lang w:eastAsia="ja-JP"/>
          </w:rPr>
          <w:t>.</w:t>
        </w:r>
      </w:ins>
      <w:ins w:id="275" w:author="lighthouse" w:date="2011-10-19T22:26:00Z">
        <w:r w:rsidR="000A0312" w:rsidRPr="009423F0" w:rsidDel="000A0312">
          <w:t xml:space="preserve"> </w:t>
        </w:r>
      </w:ins>
      <w:del w:id="276" w:author="lighthouse" w:date="2011-10-19T22:26:00Z">
        <w:r w:rsidRPr="009423F0" w:rsidDel="000A0312">
          <w:delText>as an overlay of a diamond with a V inside if they are compliant with IEC 62388.  This test specification came into force in 2008</w:delText>
        </w:r>
        <w:r w:rsidDel="000A0312">
          <w:delText>.  At the current rate of fitting new equipment,</w:delText>
        </w:r>
        <w:r w:rsidRPr="009423F0" w:rsidDel="000A0312">
          <w:delText xml:space="preserve"> 10-15 years </w:delText>
        </w:r>
        <w:r w:rsidDel="000A0312">
          <w:delText>appears to be</w:delText>
        </w:r>
        <w:r w:rsidRPr="009423F0" w:rsidDel="000A0312">
          <w:delText xml:space="preserve"> a realistic timescale</w:delText>
        </w:r>
        <w:r w:rsidDel="000A0312">
          <w:delText xml:space="preserve"> for the majority of ships to benefit from the provision of display of Virtual AtoN</w:delText>
        </w:r>
        <w:r w:rsidRPr="009423F0" w:rsidDel="000A0312">
          <w:delText>.</w:delText>
        </w:r>
      </w:del>
    </w:p>
    <w:p w:rsidR="00E646D6" w:rsidRPr="003A2A50" w:rsidRDefault="00E646D6" w:rsidP="000A0312">
      <w:pPr>
        <w:pStyle w:val="a1"/>
      </w:pPr>
      <w:del w:id="277" w:author="lighthouse" w:date="2011-10-19T22:26:00Z">
        <w:r w:rsidRPr="009423F0" w:rsidDel="000A0312">
          <w:delText xml:space="preserve">Navigational displays compliant with IEC 62288, which came into force in 2008 will show </w:delText>
        </w:r>
        <w:r w:rsidDel="000A0312">
          <w:delText>V</w:delText>
        </w:r>
        <w:r w:rsidRPr="009423F0" w:rsidDel="000A0312">
          <w:delText>irtual AtoN as an overlay of a diamond with a V inside.</w:delText>
        </w:r>
      </w:del>
    </w:p>
    <w:p w:rsidR="00E646D6" w:rsidRDefault="00E646D6" w:rsidP="00E646D6">
      <w:pPr>
        <w:pStyle w:val="a1"/>
      </w:pPr>
      <w:r w:rsidRPr="009423F0">
        <w:t>ECDIS equipment fitted</w:t>
      </w:r>
      <w:r>
        <w:t xml:space="preserve"> prior to 2009</w:t>
      </w:r>
      <w:r w:rsidRPr="009423F0">
        <w:t xml:space="preserve"> will not show </w:t>
      </w:r>
      <w:r>
        <w:t>V</w:t>
      </w:r>
      <w:r w:rsidRPr="009423F0">
        <w:t xml:space="preserve">irtual </w:t>
      </w:r>
      <w:ins w:id="278" w:author="lighthouse" w:date="2011-10-19T21:56:00Z">
        <w:r w:rsidR="00D7758D">
          <w:rPr>
            <w:rFonts w:hint="eastAsia"/>
            <w:lang w:eastAsia="ja-JP"/>
          </w:rPr>
          <w:t xml:space="preserve">AIS </w:t>
        </w:r>
      </w:ins>
      <w:r w:rsidRPr="009423F0">
        <w:t xml:space="preserve">AtoNs until the equipment is upgraded or replaced, which is unlikely under the current “grand-fathering” arrangements.  There is currently no provision for </w:t>
      </w:r>
      <w:r>
        <w:t>V</w:t>
      </w:r>
      <w:r w:rsidRPr="009423F0">
        <w:t xml:space="preserve">irtual AtoNs in S-57, or a symbol in S-52, but this </w:t>
      </w:r>
      <w:r>
        <w:t>is capable of</w:t>
      </w:r>
      <w:r w:rsidRPr="009423F0">
        <w:t xml:space="preserve"> implement</w:t>
      </w:r>
      <w:r>
        <w:t>ation</w:t>
      </w:r>
      <w:r w:rsidRPr="009423F0">
        <w:t xml:space="preserve">.  However, even when </w:t>
      </w:r>
      <w:r>
        <w:t>V</w:t>
      </w:r>
      <w:r w:rsidRPr="009423F0">
        <w:t xml:space="preserve">irtual AtoNs are reflected in S-57 and S-52, existing ECDIS will only show an orange “?” upon encountering a </w:t>
      </w:r>
      <w:r>
        <w:t>V</w:t>
      </w:r>
      <w:r w:rsidRPr="009423F0">
        <w:t>irtual AtoN object in the ENC database.  The orange “?” can be interrogated for further detail.</w:t>
      </w:r>
    </w:p>
    <w:p w:rsidR="00E646D6" w:rsidRDefault="00E646D6" w:rsidP="00E646D6">
      <w:pPr>
        <w:pStyle w:val="a1"/>
        <w:rPr>
          <w:ins w:id="279" w:author="lighthouse" w:date="2011-10-19T22:01:00Z"/>
          <w:lang w:eastAsia="ja-JP"/>
        </w:rPr>
      </w:pPr>
      <w:r>
        <w:t>T</w:t>
      </w:r>
      <w:r w:rsidRPr="009423F0">
        <w:t>he MKD should display AIS AtoNs, including the virtual flag, but it is known that some MKDs do not meet this requirement.</w:t>
      </w:r>
    </w:p>
    <w:p w:rsidR="00D7758D" w:rsidRDefault="00D7758D" w:rsidP="00E646D6">
      <w:pPr>
        <w:pStyle w:val="a1"/>
        <w:rPr>
          <w:ins w:id="280" w:author="lighthouse" w:date="2011-10-19T22:05:00Z"/>
          <w:lang w:eastAsia="ja-JP"/>
        </w:rPr>
      </w:pPr>
      <w:ins w:id="281" w:author="lighthouse" w:date="2011-10-19T22:01:00Z">
        <w:r>
          <w:rPr>
            <w:rFonts w:hint="eastAsia"/>
            <w:lang w:eastAsia="ja-JP"/>
          </w:rPr>
          <w:t>One of the risks associated with virtual AtoN</w:t>
        </w:r>
      </w:ins>
      <w:ins w:id="282" w:author="lighthouse" w:date="2012-04-24T19:41:00Z">
        <w:r w:rsidR="00F64FAA">
          <w:rPr>
            <w:rFonts w:hint="eastAsia"/>
            <w:lang w:eastAsia="ja-JP"/>
          </w:rPr>
          <w:t>,</w:t>
        </w:r>
      </w:ins>
      <w:ins w:id="283" w:author="lighthouse" w:date="2012-04-24T19:40:00Z">
        <w:r w:rsidR="00F64FAA">
          <w:rPr>
            <w:rFonts w:hint="eastAsia"/>
            <w:lang w:eastAsia="ja-JP"/>
          </w:rPr>
          <w:t xml:space="preserve"> when it is used to replace a physical AtoN</w:t>
        </w:r>
      </w:ins>
      <w:ins w:id="284" w:author="lighthouse" w:date="2012-04-24T19:41:00Z">
        <w:r w:rsidR="00F64FAA">
          <w:rPr>
            <w:rFonts w:hint="eastAsia"/>
            <w:lang w:eastAsia="ja-JP"/>
          </w:rPr>
          <w:t>,</w:t>
        </w:r>
      </w:ins>
      <w:ins w:id="285" w:author="lighthouse" w:date="2011-10-19T22:03:00Z">
        <w:r w:rsidR="00A15FBD">
          <w:rPr>
            <w:rFonts w:hint="eastAsia"/>
            <w:lang w:eastAsia="ja-JP"/>
          </w:rPr>
          <w:t xml:space="preserve"> is that the mariner ignore</w:t>
        </w:r>
      </w:ins>
      <w:ins w:id="286" w:author="lighthouse" w:date="2012-04-24T19:41:00Z">
        <w:r w:rsidR="00F64FAA">
          <w:rPr>
            <w:rFonts w:hint="eastAsia"/>
            <w:lang w:eastAsia="ja-JP"/>
          </w:rPr>
          <w:t>s</w:t>
        </w:r>
      </w:ins>
      <w:ins w:id="287" w:author="lighthouse" w:date="2011-10-19T22:03:00Z">
        <w:r w:rsidR="00A15FBD">
          <w:rPr>
            <w:rFonts w:hint="eastAsia"/>
            <w:lang w:eastAsia="ja-JP"/>
          </w:rPr>
          <w:t xml:space="preserve"> </w:t>
        </w:r>
        <w:r w:rsidR="00A15FBD">
          <w:rPr>
            <w:lang w:eastAsia="ja-JP"/>
          </w:rPr>
          <w:t>virtual</w:t>
        </w:r>
        <w:r w:rsidR="00A15FBD">
          <w:rPr>
            <w:rFonts w:hint="eastAsia"/>
            <w:lang w:eastAsia="ja-JP"/>
          </w:rPr>
          <w:t xml:space="preserve"> AtoN information as it does not physically </w:t>
        </w:r>
      </w:ins>
      <w:ins w:id="288" w:author="lighthouse" w:date="2011-10-19T22:04:00Z">
        <w:r w:rsidR="00A15FBD">
          <w:rPr>
            <w:lang w:eastAsia="ja-JP"/>
          </w:rPr>
          <w:t>exists</w:t>
        </w:r>
      </w:ins>
      <w:ins w:id="289" w:author="lighthouse" w:date="2011-10-19T22:03:00Z">
        <w:r w:rsidR="00A15FBD">
          <w:rPr>
            <w:rFonts w:hint="eastAsia"/>
            <w:lang w:eastAsia="ja-JP"/>
          </w:rPr>
          <w:t>.</w:t>
        </w:r>
      </w:ins>
    </w:p>
    <w:p w:rsidR="00A15FBD" w:rsidRDefault="00A15FBD" w:rsidP="00E646D6">
      <w:pPr>
        <w:pStyle w:val="a1"/>
        <w:rPr>
          <w:ins w:id="290" w:author="lighthouse" w:date="2011-10-19T22:09:00Z"/>
          <w:lang w:eastAsia="ja-JP"/>
        </w:rPr>
      </w:pPr>
      <w:ins w:id="291" w:author="lighthouse" w:date="2011-10-19T22:05:00Z">
        <w:r>
          <w:rPr>
            <w:rFonts w:hint="eastAsia"/>
            <w:lang w:eastAsia="ja-JP"/>
          </w:rPr>
          <w:t xml:space="preserve">Although virtual AtoN is not intended to </w:t>
        </w:r>
        <w:r>
          <w:rPr>
            <w:lang w:eastAsia="ja-JP"/>
          </w:rPr>
          <w:t>re</w:t>
        </w:r>
      </w:ins>
      <w:ins w:id="292" w:author="lighthouse" w:date="2011-10-19T22:14:00Z">
        <w:r w:rsidR="007B774A">
          <w:rPr>
            <w:rFonts w:hint="eastAsia"/>
            <w:lang w:eastAsia="ja-JP"/>
          </w:rPr>
          <w:t>place</w:t>
        </w:r>
      </w:ins>
      <w:ins w:id="293" w:author="lighthouse" w:date="2011-10-19T22:05:00Z">
        <w:r>
          <w:rPr>
            <w:rFonts w:hint="eastAsia"/>
            <w:lang w:eastAsia="ja-JP"/>
          </w:rPr>
          <w:t xml:space="preserve"> physical AtoN</w:t>
        </w:r>
      </w:ins>
      <w:ins w:id="294" w:author="lighthouse" w:date="2011-10-19T22:18:00Z">
        <w:r w:rsidR="007B774A">
          <w:rPr>
            <w:rFonts w:hint="eastAsia"/>
            <w:lang w:eastAsia="ja-JP"/>
          </w:rPr>
          <w:t xml:space="preserve"> in most of cases</w:t>
        </w:r>
      </w:ins>
      <w:ins w:id="295" w:author="lighthouse" w:date="2011-10-19T22:05:00Z">
        <w:r>
          <w:rPr>
            <w:rFonts w:hint="eastAsia"/>
            <w:lang w:eastAsia="ja-JP"/>
          </w:rPr>
          <w:t xml:space="preserve">, there is a risk that many service providers will take advantage of relatively low cost of </w:t>
        </w:r>
      </w:ins>
      <w:ins w:id="296" w:author="lighthouse" w:date="2011-10-19T22:08:00Z">
        <w:r>
          <w:rPr>
            <w:lang w:eastAsia="ja-JP"/>
          </w:rPr>
          <w:t>virtu</w:t>
        </w:r>
        <w:r>
          <w:rPr>
            <w:rFonts w:hint="eastAsia"/>
            <w:lang w:eastAsia="ja-JP"/>
          </w:rPr>
          <w:t xml:space="preserve">al AtoN to replace physical ones unless the decision is </w:t>
        </w:r>
      </w:ins>
      <w:ins w:id="297" w:author="lighthouse" w:date="2011-10-19T22:16:00Z">
        <w:r w:rsidR="007B774A">
          <w:rPr>
            <w:rFonts w:hint="eastAsia"/>
            <w:lang w:eastAsia="ja-JP"/>
          </w:rPr>
          <w:t xml:space="preserve">taken by a competent authority </w:t>
        </w:r>
      </w:ins>
      <w:ins w:id="298" w:author="lighthouse" w:date="2011-10-19T22:09:00Z">
        <w:r>
          <w:rPr>
            <w:rFonts w:hint="eastAsia"/>
            <w:lang w:eastAsia="ja-JP"/>
          </w:rPr>
          <w:t xml:space="preserve">based </w:t>
        </w:r>
      </w:ins>
      <w:ins w:id="299" w:author="lighthouse" w:date="2011-10-19T22:16:00Z">
        <w:r w:rsidR="007B774A">
          <w:rPr>
            <w:rFonts w:hint="eastAsia"/>
            <w:lang w:eastAsia="ja-JP"/>
          </w:rPr>
          <w:t>upon</w:t>
        </w:r>
      </w:ins>
      <w:ins w:id="300" w:author="lighthouse" w:date="2011-10-19T22:09:00Z">
        <w:r>
          <w:rPr>
            <w:rFonts w:hint="eastAsia"/>
            <w:lang w:eastAsia="ja-JP"/>
          </w:rPr>
          <w:t xml:space="preserve"> a proper risk </w:t>
        </w:r>
        <w:r>
          <w:rPr>
            <w:lang w:eastAsia="ja-JP"/>
          </w:rPr>
          <w:t>assessment</w:t>
        </w:r>
        <w:r>
          <w:rPr>
            <w:rFonts w:hint="eastAsia"/>
            <w:lang w:eastAsia="ja-JP"/>
          </w:rPr>
          <w:t>.</w:t>
        </w:r>
      </w:ins>
    </w:p>
    <w:p w:rsidR="00A15FBD" w:rsidRPr="003A2A50" w:rsidRDefault="00A15FBD" w:rsidP="00E646D6">
      <w:pPr>
        <w:pStyle w:val="a1"/>
        <w:rPr>
          <w:lang w:eastAsia="ja-JP"/>
        </w:rPr>
      </w:pPr>
      <w:ins w:id="301" w:author="lighthouse" w:date="2011-10-19T22:10:00Z">
        <w:r>
          <w:rPr>
            <w:rFonts w:hint="eastAsia"/>
            <w:lang w:eastAsia="ja-JP"/>
          </w:rPr>
          <w:t xml:space="preserve">One consideration to be taken </w:t>
        </w:r>
      </w:ins>
      <w:ins w:id="302" w:author="lighthouse" w:date="2011-10-19T22:17:00Z">
        <w:r w:rsidR="007B774A">
          <w:rPr>
            <w:rFonts w:hint="eastAsia"/>
            <w:lang w:eastAsia="ja-JP"/>
          </w:rPr>
          <w:t xml:space="preserve">into account </w:t>
        </w:r>
      </w:ins>
      <w:ins w:id="303" w:author="lighthouse" w:date="2011-10-19T22:10:00Z">
        <w:r>
          <w:rPr>
            <w:rFonts w:hint="eastAsia"/>
            <w:lang w:eastAsia="ja-JP"/>
          </w:rPr>
          <w:t xml:space="preserve">when using virtual AtoN is how much information is presented to the mariners, for example, if a waterway is properly marked on the </w:t>
        </w:r>
      </w:ins>
      <w:ins w:id="304" w:author="lighthouse" w:date="2011-10-19T22:12:00Z">
        <w:r>
          <w:rPr>
            <w:lang w:eastAsia="ja-JP"/>
          </w:rPr>
          <w:t>radar</w:t>
        </w:r>
      </w:ins>
      <w:ins w:id="305" w:author="lighthouse" w:date="2011-10-19T22:10:00Z">
        <w:r>
          <w:rPr>
            <w:rFonts w:hint="eastAsia"/>
            <w:lang w:eastAsia="ja-JP"/>
          </w:rPr>
          <w:t xml:space="preserve"> </w:t>
        </w:r>
      </w:ins>
      <w:ins w:id="306" w:author="lighthouse" w:date="2011-10-19T22:12:00Z">
        <w:r>
          <w:rPr>
            <w:lang w:eastAsia="ja-JP"/>
          </w:rPr>
          <w:t>and</w:t>
        </w:r>
      </w:ins>
      <w:ins w:id="307" w:author="lighthouse" w:date="2011-10-19T22:10:00Z">
        <w:r>
          <w:rPr>
            <w:rFonts w:hint="eastAsia"/>
            <w:lang w:eastAsia="ja-JP"/>
          </w:rPr>
          <w:t xml:space="preserve"> ECDIS</w:t>
        </w:r>
      </w:ins>
      <w:ins w:id="308" w:author="lighthouse" w:date="2011-10-19T22:12:00Z">
        <w:r w:rsidR="007B774A">
          <w:rPr>
            <w:rFonts w:hint="eastAsia"/>
            <w:lang w:eastAsia="ja-JP"/>
          </w:rPr>
          <w:t xml:space="preserve">, adding </w:t>
        </w:r>
        <w:r w:rsidR="007B774A">
          <w:rPr>
            <w:lang w:eastAsia="ja-JP"/>
          </w:rPr>
          <w:t>virtual</w:t>
        </w:r>
        <w:r w:rsidR="007B774A">
          <w:rPr>
            <w:rFonts w:hint="eastAsia"/>
            <w:lang w:eastAsia="ja-JP"/>
          </w:rPr>
          <w:t xml:space="preserve"> AtoN to mark the limits can be considered </w:t>
        </w:r>
      </w:ins>
      <w:ins w:id="309" w:author="lighthouse" w:date="2011-10-19T22:13:00Z">
        <w:r w:rsidR="007B774A">
          <w:rPr>
            <w:lang w:eastAsia="ja-JP"/>
          </w:rPr>
          <w:t>“</w:t>
        </w:r>
        <w:r w:rsidR="007B774A">
          <w:rPr>
            <w:rFonts w:hint="eastAsia"/>
            <w:lang w:eastAsia="ja-JP"/>
          </w:rPr>
          <w:t>too much</w:t>
        </w:r>
        <w:r w:rsidR="007B774A">
          <w:rPr>
            <w:lang w:eastAsia="ja-JP"/>
          </w:rPr>
          <w:t>”</w:t>
        </w:r>
        <w:r w:rsidR="007B774A">
          <w:rPr>
            <w:rFonts w:hint="eastAsia"/>
            <w:lang w:eastAsia="ja-JP"/>
          </w:rPr>
          <w:t xml:space="preserve"> information presented t</w:t>
        </w:r>
      </w:ins>
      <w:ins w:id="310" w:author="lighthouse" w:date="2011-10-19T22:15:00Z">
        <w:r w:rsidR="007B774A">
          <w:rPr>
            <w:rFonts w:hint="eastAsia"/>
            <w:lang w:eastAsia="ja-JP"/>
          </w:rPr>
          <w:t>o</w:t>
        </w:r>
      </w:ins>
      <w:ins w:id="311" w:author="lighthouse" w:date="2011-10-19T22:13:00Z">
        <w:r w:rsidR="007B774A">
          <w:rPr>
            <w:rFonts w:hint="eastAsia"/>
            <w:lang w:eastAsia="ja-JP"/>
          </w:rPr>
          <w:t xml:space="preserve"> the mariners for the s</w:t>
        </w:r>
      </w:ins>
      <w:ins w:id="312" w:author="lighthouse" w:date="2011-10-19T22:15:00Z">
        <w:r w:rsidR="007B774A">
          <w:rPr>
            <w:rFonts w:hint="eastAsia"/>
            <w:lang w:eastAsia="ja-JP"/>
          </w:rPr>
          <w:t>a</w:t>
        </w:r>
      </w:ins>
      <w:ins w:id="313" w:author="lighthouse" w:date="2011-10-19T22:13:00Z">
        <w:r w:rsidR="007B774A">
          <w:rPr>
            <w:rFonts w:hint="eastAsia"/>
            <w:lang w:eastAsia="ja-JP"/>
          </w:rPr>
          <w:t>me object.</w:t>
        </w:r>
      </w:ins>
    </w:p>
    <w:p w:rsidR="006328BA" w:rsidRDefault="006328BA" w:rsidP="006328BA">
      <w:pPr>
        <w:pStyle w:val="2"/>
      </w:pPr>
      <w:bookmarkStart w:id="314" w:name="_Toc257185403"/>
      <w:r>
        <w:t>Limitations</w:t>
      </w:r>
      <w:bookmarkEnd w:id="314"/>
    </w:p>
    <w:p w:rsidR="006328BA" w:rsidDel="00F039D3" w:rsidRDefault="006328BA" w:rsidP="006328BA">
      <w:pPr>
        <w:pStyle w:val="a1"/>
        <w:rPr>
          <w:del w:id="315" w:author="lighthouse" w:date="2011-10-19T21:51:00Z"/>
          <w:rFonts w:cs="Arial"/>
          <w:szCs w:val="22"/>
        </w:rPr>
      </w:pPr>
      <w:del w:id="316" w:author="lighthouse" w:date="2011-10-19T21:51:00Z">
        <w:r w:rsidDel="00F039D3">
          <w:delText>In the short to medium term Virtual AtoN</w:delText>
        </w:r>
        <w:r w:rsidRPr="009423F0" w:rsidDel="00F039D3">
          <w:rPr>
            <w:rFonts w:cs="Arial"/>
            <w:szCs w:val="22"/>
          </w:rPr>
          <w:delText xml:space="preserve"> will not be visible on the displays of many ships and</w:delText>
        </w:r>
        <w:r w:rsidDel="00F039D3">
          <w:rPr>
            <w:rFonts w:cs="Arial"/>
            <w:szCs w:val="22"/>
          </w:rPr>
          <w:delText>,</w:delText>
        </w:r>
        <w:r w:rsidRPr="009423F0" w:rsidDel="00F039D3">
          <w:rPr>
            <w:rFonts w:cs="Arial"/>
            <w:szCs w:val="22"/>
          </w:rPr>
          <w:delText xml:space="preserve"> if visible</w:delText>
        </w:r>
        <w:r w:rsidDel="00F039D3">
          <w:rPr>
            <w:rFonts w:cs="Arial"/>
            <w:szCs w:val="22"/>
          </w:rPr>
          <w:delText>,</w:delText>
        </w:r>
        <w:r w:rsidRPr="009423F0" w:rsidDel="00F039D3">
          <w:rPr>
            <w:rFonts w:cs="Arial"/>
            <w:szCs w:val="22"/>
          </w:rPr>
          <w:delText xml:space="preserve"> the symbols may differ from one display to another</w:delText>
        </w:r>
        <w:r w:rsidDel="00F039D3">
          <w:rPr>
            <w:rFonts w:cs="Arial"/>
            <w:szCs w:val="22"/>
          </w:rPr>
          <w:delText>.</w:delText>
        </w:r>
      </w:del>
    </w:p>
    <w:p w:rsidR="00FD1AFC" w:rsidRDefault="00FD1AFC" w:rsidP="006328BA">
      <w:pPr>
        <w:pStyle w:val="a1"/>
        <w:rPr>
          <w:rFonts w:cs="Arial"/>
          <w:szCs w:val="22"/>
        </w:rPr>
      </w:pPr>
      <w:del w:id="317" w:author="lighthouse" w:date="2011-10-19T21:51:00Z">
        <w:r w:rsidDel="00F039D3">
          <w:rPr>
            <w:rFonts w:cs="Arial"/>
            <w:szCs w:val="22"/>
          </w:rPr>
          <w:delText>Other l</w:delText>
        </w:r>
      </w:del>
      <w:ins w:id="318" w:author="lighthouse" w:date="2011-10-19T21:51:00Z">
        <w:r w:rsidR="00F039D3">
          <w:rPr>
            <w:rFonts w:cs="Arial" w:hint="eastAsia"/>
            <w:szCs w:val="22"/>
            <w:lang w:eastAsia="ja-JP"/>
          </w:rPr>
          <w:t>L</w:t>
        </w:r>
      </w:ins>
      <w:r>
        <w:rPr>
          <w:rFonts w:cs="Arial"/>
          <w:szCs w:val="22"/>
        </w:rPr>
        <w:t>imitations include:</w:t>
      </w:r>
    </w:p>
    <w:p w:rsidR="00FD1AFC" w:rsidRDefault="00FD1AFC" w:rsidP="00FD1AFC">
      <w:pPr>
        <w:pStyle w:val="List1"/>
        <w:numPr>
          <w:ilvl w:val="0"/>
          <w:numId w:val="44"/>
        </w:numPr>
      </w:pPr>
      <w:r>
        <w:t>GNSS vulnerability;</w:t>
      </w:r>
    </w:p>
    <w:p w:rsidR="00FD1AFC" w:rsidRDefault="00FD1AFC" w:rsidP="00FD1AFC">
      <w:pPr>
        <w:pStyle w:val="List1"/>
      </w:pPr>
      <w:r>
        <w:t>Susceptibility to spoofing and jamming;</w:t>
      </w:r>
    </w:p>
    <w:p w:rsidR="00FD1AFC" w:rsidRDefault="00FD1AFC" w:rsidP="00FD1AFC">
      <w:pPr>
        <w:pStyle w:val="List1"/>
        <w:rPr>
          <w:ins w:id="319" w:author="lighthouse" w:date="2011-10-19T21:57:00Z"/>
        </w:rPr>
      </w:pPr>
      <w:bookmarkStart w:id="320" w:name="_Toc256968138"/>
      <w:r w:rsidRPr="00E10BE9">
        <w:t xml:space="preserve">AIS </w:t>
      </w:r>
      <w:ins w:id="321" w:author="lighthouse" w:date="2012-04-24T19:42:00Z">
        <w:r w:rsidR="00F64FAA">
          <w:rPr>
            <w:rFonts w:hint="eastAsia"/>
          </w:rPr>
          <w:t>VHF Data Link (</w:t>
        </w:r>
      </w:ins>
      <w:r w:rsidRPr="00E10BE9">
        <w:t>VDL</w:t>
      </w:r>
      <w:ins w:id="322" w:author="lighthouse" w:date="2012-04-24T19:42:00Z">
        <w:r w:rsidR="00F64FAA">
          <w:rPr>
            <w:rFonts w:hint="eastAsia"/>
          </w:rPr>
          <w:t>)</w:t>
        </w:r>
      </w:ins>
      <w:r w:rsidRPr="00E10BE9">
        <w:t xml:space="preserve"> capacity and FATDMA planning</w:t>
      </w:r>
      <w:bookmarkEnd w:id="320"/>
      <w:del w:id="323" w:author="lighthouse" w:date="2011-10-19T21:58:00Z">
        <w:r w:rsidR="00A56939" w:rsidDel="00D7758D">
          <w:delText>.</w:delText>
        </w:r>
      </w:del>
      <w:ins w:id="324" w:author="lighthouse" w:date="2011-10-19T21:58:00Z">
        <w:r w:rsidR="00D7758D">
          <w:rPr>
            <w:rFonts w:hint="eastAsia"/>
          </w:rPr>
          <w:t>;</w:t>
        </w:r>
      </w:ins>
    </w:p>
    <w:p w:rsidR="00D7758D" w:rsidRDefault="00CE7CB9" w:rsidP="00FD1AFC">
      <w:pPr>
        <w:pStyle w:val="List1"/>
        <w:rPr>
          <w:ins w:id="325" w:author="lighthouse" w:date="2012-04-24T19:30:00Z"/>
        </w:rPr>
      </w:pPr>
      <w:ins w:id="326" w:author="lighthouse" w:date="2012-11-13T10:48:00Z">
        <w:r>
          <w:rPr>
            <w:rFonts w:hint="eastAsia"/>
          </w:rPr>
          <w:t>Not all</w:t>
        </w:r>
      </w:ins>
      <w:ins w:id="327" w:author="lighthouse" w:date="2011-10-19T21:58:00Z">
        <w:r w:rsidR="00D7758D">
          <w:rPr>
            <w:rFonts w:hint="eastAsia"/>
          </w:rPr>
          <w:t xml:space="preserve"> ships can </w:t>
        </w:r>
        <w:r w:rsidR="00D7758D">
          <w:t>display</w:t>
        </w:r>
        <w:r w:rsidR="00D7758D">
          <w:rPr>
            <w:rFonts w:hint="eastAsia"/>
          </w:rPr>
          <w:t xml:space="preserve"> AIS AtoN symbol</w:t>
        </w:r>
      </w:ins>
      <w:ins w:id="328" w:author="lighthouse" w:date="2011-10-19T21:59:00Z">
        <w:r w:rsidR="00D7758D">
          <w:rPr>
            <w:rFonts w:hint="eastAsia"/>
          </w:rPr>
          <w:t xml:space="preserve"> at </w:t>
        </w:r>
      </w:ins>
      <w:ins w:id="329" w:author="lighthouse" w:date="2011-10-19T22:19:00Z">
        <w:r w:rsidR="007B774A">
          <w:t>present</w:t>
        </w:r>
      </w:ins>
      <w:ins w:id="330" w:author="lighthouse" w:date="2011-10-19T21:58:00Z">
        <w:r w:rsidR="00D7758D">
          <w:rPr>
            <w:rFonts w:hint="eastAsia"/>
          </w:rPr>
          <w:t>.</w:t>
        </w:r>
      </w:ins>
    </w:p>
    <w:p w:rsidR="006C34AD" w:rsidDel="00F64FAA" w:rsidRDefault="006C34AD" w:rsidP="00FD1AFC">
      <w:pPr>
        <w:pStyle w:val="List1"/>
        <w:rPr>
          <w:del w:id="331" w:author="lighthouse" w:date="2012-04-24T19:42:00Z"/>
        </w:rPr>
      </w:pPr>
    </w:p>
    <w:p w:rsidR="006328BA" w:rsidRDefault="006328BA" w:rsidP="006328BA">
      <w:pPr>
        <w:pStyle w:val="2"/>
      </w:pPr>
      <w:bookmarkStart w:id="332" w:name="_Toc257185404"/>
      <w:r>
        <w:t>Benefits</w:t>
      </w:r>
      <w:bookmarkEnd w:id="332"/>
    </w:p>
    <w:p w:rsidR="006328BA" w:rsidRPr="003A2A50" w:rsidRDefault="006328BA" w:rsidP="006328BA">
      <w:pPr>
        <w:pStyle w:val="a1"/>
      </w:pPr>
      <w:r w:rsidRPr="009423F0">
        <w:t>Some of the potential benefits</w:t>
      </w:r>
      <w:r>
        <w:t xml:space="preserve"> of Virtual AtoN in enhancing safety, environment and security </w:t>
      </w:r>
      <w:r w:rsidRPr="009423F0">
        <w:t>are:</w:t>
      </w:r>
    </w:p>
    <w:p w:rsidR="006328BA" w:rsidRDefault="006328BA" w:rsidP="006328BA">
      <w:pPr>
        <w:pStyle w:val="Bullet1"/>
        <w:tabs>
          <w:tab w:val="clear" w:pos="720"/>
          <w:tab w:val="num" w:pos="1134"/>
        </w:tabs>
        <w:spacing w:before="60" w:after="60"/>
        <w:ind w:left="1134" w:hanging="567"/>
      </w:pPr>
      <w:r w:rsidRPr="009423F0">
        <w:t>Timely notification;</w:t>
      </w:r>
    </w:p>
    <w:p w:rsidR="006328BA" w:rsidRDefault="006328BA" w:rsidP="006328BA">
      <w:pPr>
        <w:pStyle w:val="Bullet1"/>
        <w:tabs>
          <w:tab w:val="clear" w:pos="720"/>
          <w:tab w:val="num" w:pos="1134"/>
        </w:tabs>
        <w:spacing w:before="60" w:after="60"/>
        <w:ind w:left="1134" w:hanging="567"/>
      </w:pPr>
      <w:r>
        <w:lastRenderedPageBreak/>
        <w:t xml:space="preserve">Ease and </w:t>
      </w:r>
      <w:r w:rsidRPr="009423F0">
        <w:t>accuracy of presentation</w:t>
      </w:r>
      <w:r>
        <w:t>,</w:t>
      </w:r>
      <w:r w:rsidRPr="009423F0">
        <w:t xml:space="preserve"> where displayed graphically;</w:t>
      </w:r>
    </w:p>
    <w:p w:rsidR="006328BA" w:rsidRDefault="006328BA" w:rsidP="006328BA">
      <w:pPr>
        <w:pStyle w:val="Bullet1"/>
        <w:tabs>
          <w:tab w:val="clear" w:pos="720"/>
          <w:tab w:val="num" w:pos="1134"/>
        </w:tabs>
        <w:spacing w:before="60" w:after="60"/>
        <w:ind w:left="1134" w:hanging="567"/>
      </w:pPr>
      <w:r w:rsidRPr="009423F0">
        <w:t>Ease and speed of deployment;</w:t>
      </w:r>
    </w:p>
    <w:p w:rsidR="006328BA" w:rsidRDefault="006328BA" w:rsidP="006328BA">
      <w:pPr>
        <w:pStyle w:val="Bullet1"/>
        <w:tabs>
          <w:tab w:val="clear" w:pos="720"/>
          <w:tab w:val="num" w:pos="1134"/>
        </w:tabs>
        <w:spacing w:before="60" w:after="60"/>
        <w:ind w:left="1134" w:hanging="567"/>
      </w:pPr>
      <w:r w:rsidRPr="009423F0">
        <w:t>Direct delivery to navigational systems; limited to relevant area;</w:t>
      </w:r>
    </w:p>
    <w:p w:rsidR="006328BA" w:rsidRDefault="006328BA" w:rsidP="006328BA">
      <w:pPr>
        <w:pStyle w:val="Bullet1"/>
        <w:tabs>
          <w:tab w:val="clear" w:pos="720"/>
          <w:tab w:val="num" w:pos="1134"/>
        </w:tabs>
        <w:spacing w:before="60" w:after="60"/>
        <w:ind w:left="1134" w:hanging="567"/>
      </w:pPr>
      <w:r w:rsidRPr="009423F0">
        <w:t xml:space="preserve">Information readily apparent to </w:t>
      </w:r>
      <w:r>
        <w:t xml:space="preserve">the </w:t>
      </w:r>
      <w:r w:rsidRPr="009423F0">
        <w:t>user;</w:t>
      </w:r>
    </w:p>
    <w:p w:rsidR="006328BA" w:rsidRDefault="006328BA" w:rsidP="006328BA">
      <w:pPr>
        <w:pStyle w:val="Bullet1"/>
        <w:tabs>
          <w:tab w:val="clear" w:pos="720"/>
          <w:tab w:val="num" w:pos="1134"/>
        </w:tabs>
        <w:spacing w:before="60" w:after="60"/>
        <w:ind w:left="1134" w:hanging="567"/>
      </w:pPr>
      <w:r w:rsidRPr="009423F0">
        <w:t>Avoidance of misinterpretation through use of standardised symbology and IMO phraseology;</w:t>
      </w:r>
    </w:p>
    <w:p w:rsidR="006328BA" w:rsidRDefault="006328BA" w:rsidP="006328BA">
      <w:pPr>
        <w:pStyle w:val="Bullet1"/>
        <w:tabs>
          <w:tab w:val="clear" w:pos="720"/>
          <w:tab w:val="num" w:pos="1134"/>
        </w:tabs>
        <w:spacing w:before="60" w:after="60"/>
        <w:ind w:left="1134" w:hanging="567"/>
      </w:pPr>
      <w:r w:rsidRPr="009423F0">
        <w:t>Easily changed / amended;</w:t>
      </w:r>
    </w:p>
    <w:p w:rsidR="00165B07" w:rsidRDefault="006328BA" w:rsidP="00165B07">
      <w:pPr>
        <w:pStyle w:val="Bullet1"/>
        <w:tabs>
          <w:tab w:val="clear" w:pos="720"/>
          <w:tab w:val="num" w:pos="1134"/>
        </w:tabs>
        <w:spacing w:before="60" w:after="60"/>
        <w:ind w:left="1134" w:hanging="567"/>
        <w:rPr>
          <w:ins w:id="333" w:author="lighthouse" w:date="2011-10-19T23:16:00Z"/>
        </w:rPr>
      </w:pPr>
      <w:r w:rsidRPr="009416EA">
        <w:t>Low cost to install and maintain</w:t>
      </w:r>
      <w:ins w:id="334" w:author="lighthouse" w:date="2011-10-19T23:16:00Z">
        <w:r w:rsidR="00165B07">
          <w:rPr>
            <w:rFonts w:hint="eastAsia"/>
            <w:lang w:eastAsia="ja-JP"/>
          </w:rPr>
          <w:t>;</w:t>
        </w:r>
      </w:ins>
    </w:p>
    <w:p w:rsidR="006328BA" w:rsidRPr="006328BA" w:rsidRDefault="00165B07" w:rsidP="00165B07">
      <w:pPr>
        <w:pStyle w:val="Bullet1"/>
        <w:tabs>
          <w:tab w:val="clear" w:pos="720"/>
          <w:tab w:val="num" w:pos="1134"/>
        </w:tabs>
        <w:spacing w:before="60" w:after="60"/>
        <w:ind w:left="1134" w:hanging="567"/>
      </w:pPr>
      <w:ins w:id="335" w:author="lighthouse" w:date="2011-10-19T23:18:00Z">
        <w:r>
          <w:rPr>
            <w:rFonts w:hint="eastAsia"/>
            <w:lang w:eastAsia="ja-JP"/>
          </w:rPr>
          <w:t>Marking</w:t>
        </w:r>
      </w:ins>
      <w:ins w:id="336" w:author="lighthouse" w:date="2011-10-19T23:17:00Z">
        <w:r>
          <w:rPr>
            <w:rFonts w:hint="eastAsia"/>
            <w:lang w:eastAsia="ja-JP"/>
          </w:rPr>
          <w:t xml:space="preserve"> where physical</w:t>
        </w:r>
      </w:ins>
      <w:ins w:id="337" w:author="lighthouse" w:date="2011-10-19T23:18:00Z">
        <w:r>
          <w:rPr>
            <w:rFonts w:hint="eastAsia"/>
            <w:lang w:eastAsia="ja-JP"/>
          </w:rPr>
          <w:t xml:space="preserve"> AtoN is not practical.</w:t>
        </w:r>
      </w:ins>
      <w:ins w:id="338" w:author="lighthouse" w:date="2011-10-19T23:17:00Z">
        <w:r>
          <w:rPr>
            <w:rFonts w:hint="eastAsia"/>
            <w:lang w:eastAsia="ja-JP"/>
          </w:rPr>
          <w:t xml:space="preserve"> </w:t>
        </w:r>
      </w:ins>
      <w:del w:id="339" w:author="lighthouse" w:date="2011-10-19T23:14:00Z">
        <w:r w:rsidR="006328BA" w:rsidRPr="009416EA" w:rsidDel="00165B07">
          <w:delText>.</w:delText>
        </w:r>
      </w:del>
    </w:p>
    <w:p w:rsidR="00AB0D66" w:rsidRPr="0048570D" w:rsidRDefault="00AB0D66" w:rsidP="00DC27A1">
      <w:pPr>
        <w:pStyle w:val="1"/>
        <w:numPr>
          <w:ilvl w:val="0"/>
          <w:numId w:val="7"/>
        </w:numPr>
      </w:pPr>
      <w:bookmarkStart w:id="340" w:name="_Toc257185405"/>
      <w:r w:rsidRPr="0048570D">
        <w:t>summary</w:t>
      </w:r>
      <w:bookmarkEnd w:id="119"/>
      <w:bookmarkEnd w:id="340"/>
    </w:p>
    <w:p w:rsidR="00AB0D66" w:rsidRPr="0048570D" w:rsidRDefault="00AB0D66" w:rsidP="00FE11AE">
      <w:pPr>
        <w:pStyle w:val="a1"/>
      </w:pPr>
      <w:r w:rsidRPr="0048570D">
        <w:t>Regulation 13 of Chapter V of SOLAS on the establishment and operation of aids to navigation allows authorities latitude in determining the appropriate mix of aids to navigation in order to deliver this essential service</w:t>
      </w:r>
      <w:r>
        <w:t>, taking into account IALA Recommendations and Guidelines</w:t>
      </w:r>
      <w:r w:rsidRPr="0048570D">
        <w:t>.</w:t>
      </w:r>
    </w:p>
    <w:p w:rsidR="00AB0D66" w:rsidRDefault="00AB0D66" w:rsidP="00FE11AE">
      <w:pPr>
        <w:pStyle w:val="a1"/>
        <w:rPr>
          <w:ins w:id="341" w:author="lighthouse" w:date="2011-10-19T23:22:00Z"/>
          <w:lang w:eastAsia="ja-JP"/>
        </w:rPr>
      </w:pPr>
      <w:r>
        <w:rPr>
          <w:lang w:eastAsia="de-DE"/>
        </w:rPr>
        <w:t>Virtual AtoN</w:t>
      </w:r>
      <w:r w:rsidRPr="0048570D">
        <w:t xml:space="preserve"> are a new tool available to authorities to supplement and enhance existing systems.  When properly administered and applied, </w:t>
      </w:r>
      <w:r w:rsidR="00BD0A5D">
        <w:t>V</w:t>
      </w:r>
      <w:r w:rsidRPr="0048570D">
        <w:t xml:space="preserve">irtual </w:t>
      </w:r>
      <w:r w:rsidR="00BD0A5D">
        <w:t>AtoN</w:t>
      </w:r>
      <w:r w:rsidRPr="0048570D">
        <w:t xml:space="preserve"> can deliver improved services to users.</w:t>
      </w:r>
    </w:p>
    <w:p w:rsidR="00165B07" w:rsidRPr="0048570D" w:rsidRDefault="00165B07" w:rsidP="00FE11AE">
      <w:pPr>
        <w:pStyle w:val="a1"/>
        <w:rPr>
          <w:lang w:eastAsia="ja-JP"/>
        </w:rPr>
      </w:pPr>
      <w:ins w:id="342" w:author="lighthouse" w:date="2011-10-19T23:22:00Z">
        <w:r>
          <w:rPr>
            <w:rFonts w:hint="eastAsia"/>
            <w:lang w:eastAsia="ja-JP"/>
          </w:rPr>
          <w:t xml:space="preserve">Virtual AtoN can be used as both temporary and permanently but authorities or users </w:t>
        </w:r>
      </w:ins>
      <w:ins w:id="343" w:author="lighthouse" w:date="2012-04-26T16:43:00Z">
        <w:r w:rsidR="00502A70">
          <w:rPr>
            <w:rFonts w:hint="eastAsia"/>
            <w:lang w:eastAsia="ja-JP"/>
          </w:rPr>
          <w:t xml:space="preserve">should always </w:t>
        </w:r>
      </w:ins>
      <w:ins w:id="344" w:author="lighthouse" w:date="2011-10-19T23:24:00Z">
        <w:r>
          <w:rPr>
            <w:rFonts w:hint="eastAsia"/>
            <w:lang w:eastAsia="ja-JP"/>
          </w:rPr>
          <w:t>be aware of its limitations and vuln</w:t>
        </w:r>
      </w:ins>
      <w:ins w:id="345" w:author="lighthouse" w:date="2011-10-19T23:25:00Z">
        <w:r w:rsidR="00012AE0">
          <w:rPr>
            <w:rFonts w:hint="eastAsia"/>
            <w:lang w:eastAsia="ja-JP"/>
          </w:rPr>
          <w:t>era</w:t>
        </w:r>
      </w:ins>
      <w:ins w:id="346" w:author="lighthouse" w:date="2011-10-19T23:24:00Z">
        <w:r>
          <w:rPr>
            <w:rFonts w:hint="eastAsia"/>
            <w:lang w:eastAsia="ja-JP"/>
          </w:rPr>
          <w:t>bility</w:t>
        </w:r>
      </w:ins>
      <w:ins w:id="347" w:author="lighthouse" w:date="2011-10-19T23:26:00Z">
        <w:r w:rsidR="00012AE0">
          <w:rPr>
            <w:rFonts w:hint="eastAsia"/>
            <w:lang w:eastAsia="ja-JP"/>
          </w:rPr>
          <w:t>.  Especially</w:t>
        </w:r>
      </w:ins>
      <w:ins w:id="348" w:author="lighthouse" w:date="2011-10-19T23:29:00Z">
        <w:r w:rsidR="00012AE0">
          <w:rPr>
            <w:rFonts w:hint="eastAsia"/>
            <w:lang w:eastAsia="ja-JP"/>
          </w:rPr>
          <w:t xml:space="preserve"> that at this moment </w:t>
        </w:r>
      </w:ins>
      <w:ins w:id="349" w:author="lighthouse" w:date="2012-11-13T10:43:00Z">
        <w:r w:rsidR="0048714B">
          <w:rPr>
            <w:rFonts w:hint="eastAsia"/>
            <w:lang w:eastAsia="ja-JP"/>
          </w:rPr>
          <w:t>not all</w:t>
        </w:r>
      </w:ins>
      <w:ins w:id="350" w:author="lighthouse" w:date="2011-10-19T23:26:00Z">
        <w:r w:rsidR="00012AE0">
          <w:rPr>
            <w:rFonts w:hint="eastAsia"/>
            <w:lang w:eastAsia="ja-JP"/>
          </w:rPr>
          <w:t xml:space="preserve"> ships have capability of </w:t>
        </w:r>
      </w:ins>
      <w:ins w:id="351" w:author="lighthouse" w:date="2011-10-19T23:30:00Z">
        <w:r w:rsidR="00012AE0">
          <w:rPr>
            <w:rFonts w:hint="eastAsia"/>
            <w:lang w:eastAsia="ja-JP"/>
          </w:rPr>
          <w:t>displaying</w:t>
        </w:r>
      </w:ins>
      <w:ins w:id="352" w:author="lighthouse" w:date="2011-10-19T23:26:00Z">
        <w:r w:rsidR="00012AE0">
          <w:rPr>
            <w:rFonts w:hint="eastAsia"/>
            <w:lang w:eastAsia="ja-JP"/>
          </w:rPr>
          <w:t xml:space="preserve"> virtual AtoN </w:t>
        </w:r>
      </w:ins>
      <w:ins w:id="353" w:author="lighthouse" w:date="2011-10-19T23:28:00Z">
        <w:r w:rsidR="00012AE0">
          <w:rPr>
            <w:rFonts w:hint="eastAsia"/>
            <w:lang w:eastAsia="ja-JP"/>
          </w:rPr>
          <w:t xml:space="preserve">on </w:t>
        </w:r>
      </w:ins>
      <w:ins w:id="354" w:author="lighthouse" w:date="2012-04-26T00:02:00Z">
        <w:r w:rsidR="0052386C">
          <w:rPr>
            <w:rFonts w:hint="eastAsia"/>
            <w:lang w:eastAsia="ja-JP"/>
          </w:rPr>
          <w:t>their</w:t>
        </w:r>
      </w:ins>
      <w:ins w:id="355" w:author="lighthouse" w:date="2011-10-19T23:28:00Z">
        <w:r w:rsidR="00012AE0">
          <w:rPr>
            <w:rFonts w:hint="eastAsia"/>
            <w:lang w:eastAsia="ja-JP"/>
          </w:rPr>
          <w:t xml:space="preserve"> navigational </w:t>
        </w:r>
      </w:ins>
      <w:ins w:id="356" w:author="lighthouse" w:date="2011-10-19T23:30:00Z">
        <w:r w:rsidR="00012AE0">
          <w:rPr>
            <w:rFonts w:hint="eastAsia"/>
            <w:lang w:eastAsia="ja-JP"/>
          </w:rPr>
          <w:t>equipment</w:t>
        </w:r>
      </w:ins>
      <w:ins w:id="357" w:author="lighthouse" w:date="2011-10-19T23:28:00Z">
        <w:r w:rsidR="00012AE0">
          <w:rPr>
            <w:rFonts w:hint="eastAsia"/>
            <w:lang w:eastAsia="ja-JP"/>
          </w:rPr>
          <w:t>.</w:t>
        </w:r>
      </w:ins>
    </w:p>
    <w:p w:rsidR="00AB0D66" w:rsidRDefault="00AB0D66" w:rsidP="00FE11AE">
      <w:pPr>
        <w:pStyle w:val="a1"/>
        <w:rPr>
          <w:ins w:id="358" w:author="lighthouse" w:date="2012-04-26T16:16:00Z"/>
          <w:lang w:eastAsia="ja-JP"/>
        </w:rPr>
      </w:pPr>
      <w:r w:rsidRPr="0048570D">
        <w:t>IALA encourages authorities</w:t>
      </w:r>
      <w:ins w:id="359" w:author="lighthouse" w:date="2012-11-13T10:47:00Z">
        <w:r w:rsidR="00CE7CB9">
          <w:rPr>
            <w:rFonts w:hint="eastAsia"/>
            <w:lang w:eastAsia="ja-JP"/>
          </w:rPr>
          <w:t xml:space="preserve">, after carrying out a proper risk </w:t>
        </w:r>
        <w:r w:rsidR="00CE7CB9">
          <w:rPr>
            <w:lang w:eastAsia="ja-JP"/>
          </w:rPr>
          <w:t>assessment</w:t>
        </w:r>
        <w:r w:rsidR="00CE7CB9">
          <w:rPr>
            <w:rFonts w:hint="eastAsia"/>
            <w:lang w:eastAsia="ja-JP"/>
          </w:rPr>
          <w:t xml:space="preserve"> of the situation ans after taking into account various factors,</w:t>
        </w:r>
      </w:ins>
      <w:r w:rsidRPr="0048570D">
        <w:t xml:space="preserve"> to consider the use of </w:t>
      </w:r>
      <w:r>
        <w:rPr>
          <w:lang w:eastAsia="de-DE"/>
        </w:rPr>
        <w:t>Virtual AtoN</w:t>
      </w:r>
      <w:r w:rsidRPr="0048570D">
        <w:t xml:space="preserve"> in the design and delivery of future aids to navigation services in accordance with this recommendation and its associated guideline</w:t>
      </w:r>
      <w:ins w:id="360" w:author="lighthouse" w:date="2012-04-26T16:44:00Z">
        <w:r w:rsidR="00502A70">
          <w:rPr>
            <w:rFonts w:hint="eastAsia"/>
            <w:lang w:eastAsia="ja-JP"/>
          </w:rPr>
          <w:t xml:space="preserve"> as it will enhance the safety of navigation</w:t>
        </w:r>
      </w:ins>
      <w:r w:rsidRPr="0048570D">
        <w:t>.</w:t>
      </w:r>
    </w:p>
    <w:p w:rsidR="00DF7D42" w:rsidRPr="0048570D" w:rsidRDefault="00DF7D42" w:rsidP="00DF7D42">
      <w:pPr>
        <w:pStyle w:val="1"/>
        <w:numPr>
          <w:ilvl w:val="0"/>
          <w:numId w:val="7"/>
        </w:numPr>
        <w:rPr>
          <w:ins w:id="361" w:author="lighthouse" w:date="2012-04-26T16:17:00Z"/>
        </w:rPr>
      </w:pPr>
      <w:ins w:id="362" w:author="lighthouse" w:date="2012-04-26T16:17:00Z">
        <w:r>
          <w:rPr>
            <w:rFonts w:hint="eastAsia"/>
            <w:lang w:eastAsia="ja-JP"/>
          </w:rPr>
          <w:t>REFERENCES</w:t>
        </w:r>
      </w:ins>
    </w:p>
    <w:p w:rsidR="00DF7D42" w:rsidRDefault="00DF7D42" w:rsidP="00DF7D42">
      <w:pPr>
        <w:pStyle w:val="References"/>
        <w:tabs>
          <w:tab w:val="left" w:pos="567"/>
        </w:tabs>
        <w:jc w:val="both"/>
        <w:rPr>
          <w:ins w:id="363" w:author="lighthouse" w:date="2012-04-26T16:18:00Z"/>
        </w:rPr>
      </w:pPr>
      <w:ins w:id="364" w:author="lighthouse" w:date="2012-04-26T16:18:00Z">
        <w:r>
          <w:t xml:space="preserve">IMO Res. </w:t>
        </w:r>
        <w:r w:rsidRPr="009423F0">
          <w:t>A.917(22) 2001 Guidelines for the Onboard Operational Use of Shipborne AIS</w:t>
        </w:r>
      </w:ins>
    </w:p>
    <w:p w:rsidR="00DF7D42" w:rsidRDefault="00DF7D42" w:rsidP="00DF7D42">
      <w:pPr>
        <w:pStyle w:val="References"/>
        <w:tabs>
          <w:tab w:val="left" w:pos="567"/>
        </w:tabs>
        <w:jc w:val="both"/>
        <w:rPr>
          <w:ins w:id="365" w:author="lighthouse" w:date="2012-04-26T16:18:00Z"/>
        </w:rPr>
      </w:pPr>
      <w:ins w:id="366" w:author="lighthouse" w:date="2012-04-26T16:18:00Z">
        <w:r>
          <w:t xml:space="preserve">IMO Res. </w:t>
        </w:r>
        <w:r w:rsidRPr="009423F0">
          <w:t>A.956(23) 2003 Amendments to the Guidelines for the Onboard Operational Use of Shipborne AIS</w:t>
        </w:r>
      </w:ins>
    </w:p>
    <w:p w:rsidR="00DF7D42" w:rsidRPr="00404B94" w:rsidRDefault="00DF7D42" w:rsidP="00DF7D42">
      <w:pPr>
        <w:pStyle w:val="References"/>
        <w:tabs>
          <w:tab w:val="left" w:pos="567"/>
        </w:tabs>
        <w:jc w:val="both"/>
        <w:rPr>
          <w:ins w:id="367" w:author="lighthouse" w:date="2012-04-26T16:18:00Z"/>
        </w:rPr>
      </w:pPr>
      <w:ins w:id="368" w:author="lighthouse" w:date="2012-04-26T16:18:00Z">
        <w:r w:rsidRPr="00404B94">
          <w:t>MSC 232(82) Performance Standards for ECDIS</w:t>
        </w:r>
      </w:ins>
    </w:p>
    <w:p w:rsidR="00DF7D42" w:rsidRPr="00404B94" w:rsidRDefault="00DF7D42" w:rsidP="00DF7D42">
      <w:pPr>
        <w:pStyle w:val="References"/>
        <w:tabs>
          <w:tab w:val="left" w:pos="567"/>
        </w:tabs>
        <w:jc w:val="both"/>
        <w:rPr>
          <w:ins w:id="369" w:author="lighthouse" w:date="2012-04-26T16:18:00Z"/>
        </w:rPr>
      </w:pPr>
      <w:ins w:id="370" w:author="lighthouse" w:date="2012-04-26T16:18:00Z">
        <w:r w:rsidRPr="00404B94">
          <w:t>MSC.192(79) Performance standards for radar equipment</w:t>
        </w:r>
      </w:ins>
    </w:p>
    <w:p w:rsidR="00DF7D42" w:rsidRDefault="00DF7D42" w:rsidP="00DF7D42">
      <w:pPr>
        <w:pStyle w:val="References"/>
        <w:tabs>
          <w:tab w:val="left" w:pos="567"/>
        </w:tabs>
        <w:jc w:val="both"/>
        <w:rPr>
          <w:ins w:id="371" w:author="lighthouse" w:date="2012-04-26T16:18:00Z"/>
        </w:rPr>
      </w:pPr>
      <w:ins w:id="372" w:author="lighthouse" w:date="2012-04-26T16:18:00Z">
        <w:r w:rsidRPr="009423F0">
          <w:t>MSC.191(79) Performance Standards for the Presentation of Navigation-Related Information on Shipborne Navigational displays</w:t>
        </w:r>
      </w:ins>
    </w:p>
    <w:p w:rsidR="00DF7D42" w:rsidRDefault="00DF7D42" w:rsidP="00DF7D42">
      <w:pPr>
        <w:pStyle w:val="References"/>
        <w:tabs>
          <w:tab w:val="left" w:pos="567"/>
        </w:tabs>
        <w:jc w:val="both"/>
        <w:rPr>
          <w:ins w:id="373" w:author="lighthouse" w:date="2012-04-26T16:18:00Z"/>
        </w:rPr>
      </w:pPr>
      <w:ins w:id="374" w:author="lighthouse" w:date="2012-04-26T16:18:00Z">
        <w:r w:rsidRPr="009423F0">
          <w:t>MSC 86/23/7 New symbols for AIS-AtoN - Submitted by Japan</w:t>
        </w:r>
      </w:ins>
    </w:p>
    <w:p w:rsidR="00DF7D42" w:rsidRDefault="00DF7D42" w:rsidP="00DF7D42">
      <w:pPr>
        <w:pStyle w:val="References"/>
        <w:tabs>
          <w:tab w:val="left" w:pos="567"/>
        </w:tabs>
        <w:jc w:val="both"/>
        <w:rPr>
          <w:ins w:id="375" w:author="lighthouse" w:date="2012-04-26T16:18:00Z"/>
        </w:rPr>
      </w:pPr>
      <w:ins w:id="376" w:author="lighthouse" w:date="2012-04-26T16:18:00Z">
        <w:r w:rsidRPr="009423F0">
          <w:t>IMO SN</w:t>
        </w:r>
        <w:r>
          <w:t>/</w:t>
        </w:r>
        <w:r w:rsidRPr="009423F0">
          <w:t>Circ 243 – Amendments to Guidelines for the Presentation of Navigation-Related Symbols, Terms and Abbreviations</w:t>
        </w:r>
      </w:ins>
    </w:p>
    <w:p w:rsidR="00DF7D42" w:rsidRDefault="00DF7D42" w:rsidP="00DF7D42">
      <w:pPr>
        <w:pStyle w:val="References"/>
        <w:tabs>
          <w:tab w:val="left" w:pos="567"/>
        </w:tabs>
        <w:jc w:val="both"/>
        <w:rPr>
          <w:ins w:id="377" w:author="lighthouse" w:date="2012-04-26T16:18:00Z"/>
        </w:rPr>
      </w:pPr>
      <w:ins w:id="378" w:author="lighthouse" w:date="2012-04-26T16:18:00Z">
        <w:r>
          <w:t xml:space="preserve">IMO </w:t>
        </w:r>
        <w:r w:rsidRPr="009423F0">
          <w:t>SN</w:t>
        </w:r>
        <w:r>
          <w:t>/</w:t>
        </w:r>
        <w:r w:rsidRPr="009423F0">
          <w:t>Circ 266 Maintenance of ECDIS Software</w:t>
        </w:r>
      </w:ins>
    </w:p>
    <w:p w:rsidR="00DF7D42" w:rsidRDefault="00DF7D42" w:rsidP="00DF7D42">
      <w:pPr>
        <w:pStyle w:val="References"/>
        <w:tabs>
          <w:tab w:val="left" w:pos="567"/>
        </w:tabs>
        <w:jc w:val="both"/>
        <w:rPr>
          <w:ins w:id="379" w:author="lighthouse" w:date="2012-04-26T16:18:00Z"/>
        </w:rPr>
      </w:pPr>
      <w:ins w:id="380" w:author="lighthouse" w:date="2012-04-26T16:18:00Z">
        <w:r w:rsidRPr="00155ED2">
          <w:t xml:space="preserve">IMO SN/Circ </w:t>
        </w:r>
        <w:r>
          <w:rPr>
            <w:rFonts w:hint="eastAsia"/>
            <w:lang w:eastAsia="ja-JP"/>
          </w:rPr>
          <w:t xml:space="preserve">289 </w:t>
        </w:r>
        <w:r w:rsidRPr="00155ED2">
          <w:t>Guidance of the Use of AIS Application Specific Messages</w:t>
        </w:r>
      </w:ins>
    </w:p>
    <w:p w:rsidR="00DF7D42" w:rsidRPr="00155ED2" w:rsidRDefault="00DF7D42" w:rsidP="00DF7D42">
      <w:pPr>
        <w:pStyle w:val="References"/>
        <w:tabs>
          <w:tab w:val="left" w:pos="567"/>
        </w:tabs>
        <w:jc w:val="both"/>
        <w:rPr>
          <w:ins w:id="381" w:author="lighthouse" w:date="2012-04-26T16:18:00Z"/>
        </w:rPr>
      </w:pPr>
      <w:ins w:id="382" w:author="lighthouse" w:date="2012-04-26T16:18:00Z">
        <w:r>
          <w:rPr>
            <w:rFonts w:hint="eastAsia"/>
            <w:lang w:eastAsia="ja-JP"/>
          </w:rPr>
          <w:t>IMO SN/Circ 290 Guidance for the presentation and display of AIS Application Spec</w:t>
        </w:r>
      </w:ins>
      <w:ins w:id="383" w:author="lighthouse" w:date="2012-04-26T16:57:00Z">
        <w:r w:rsidR="001921FC">
          <w:rPr>
            <w:rFonts w:hint="eastAsia"/>
            <w:lang w:eastAsia="ja-JP"/>
          </w:rPr>
          <w:t>i</w:t>
        </w:r>
      </w:ins>
      <w:ins w:id="384" w:author="lighthouse" w:date="2012-04-26T16:18:00Z">
        <w:r>
          <w:rPr>
            <w:rFonts w:hint="eastAsia"/>
            <w:lang w:eastAsia="ja-JP"/>
          </w:rPr>
          <w:t>fic Messages Information</w:t>
        </w:r>
      </w:ins>
    </w:p>
    <w:p w:rsidR="00DF7D42" w:rsidRDefault="00DF7D42" w:rsidP="00DF7D42">
      <w:pPr>
        <w:pStyle w:val="References"/>
        <w:tabs>
          <w:tab w:val="left" w:pos="567"/>
        </w:tabs>
        <w:jc w:val="both"/>
        <w:rPr>
          <w:ins w:id="385" w:author="lighthouse" w:date="2012-04-26T16:18:00Z"/>
        </w:rPr>
      </w:pPr>
      <w:ins w:id="386" w:author="lighthouse" w:date="2012-04-26T16:18:00Z">
        <w:r w:rsidRPr="009423F0">
          <w:t>ITU-R M.1371 Technical Characteristics for Automatic identification System using Time Division Multiple Access in the VHF Maritime Mobile Band</w:t>
        </w:r>
      </w:ins>
    </w:p>
    <w:p w:rsidR="00DF7D42" w:rsidRDefault="00DF7D42" w:rsidP="00DF7D42">
      <w:pPr>
        <w:pStyle w:val="References"/>
        <w:tabs>
          <w:tab w:val="left" w:pos="567"/>
        </w:tabs>
        <w:jc w:val="both"/>
        <w:rPr>
          <w:ins w:id="387" w:author="lighthouse" w:date="2012-04-26T16:18:00Z"/>
        </w:rPr>
      </w:pPr>
      <w:ins w:id="388" w:author="lighthouse" w:date="2012-04-26T16:18:00Z">
        <w:r w:rsidRPr="009423F0">
          <w:t>IHO S-4 Chart Specifications of the IHO and Regulations for International (INT) Charts</w:t>
        </w:r>
      </w:ins>
    </w:p>
    <w:p w:rsidR="00DF7D42" w:rsidRDefault="00DF7D42" w:rsidP="00DF7D42">
      <w:pPr>
        <w:pStyle w:val="References"/>
        <w:tabs>
          <w:tab w:val="left" w:pos="567"/>
        </w:tabs>
        <w:jc w:val="both"/>
        <w:rPr>
          <w:ins w:id="389" w:author="lighthouse" w:date="2012-04-26T16:18:00Z"/>
        </w:rPr>
      </w:pPr>
      <w:ins w:id="390" w:author="lighthouse" w:date="2012-04-26T16:18:00Z">
        <w:r w:rsidRPr="009423F0">
          <w:t>IHO S-52 Specifications for Chart Content and Display Aspects of ECDIS</w:t>
        </w:r>
      </w:ins>
    </w:p>
    <w:p w:rsidR="00DF7D42" w:rsidRDefault="00DF7D42" w:rsidP="00DF7D42">
      <w:pPr>
        <w:pStyle w:val="References"/>
        <w:tabs>
          <w:tab w:val="left" w:pos="567"/>
        </w:tabs>
        <w:jc w:val="both"/>
        <w:rPr>
          <w:ins w:id="391" w:author="lighthouse" w:date="2012-04-26T16:18:00Z"/>
        </w:rPr>
      </w:pPr>
      <w:ins w:id="392" w:author="lighthouse" w:date="2012-04-26T16:18:00Z">
        <w:r w:rsidRPr="009423F0">
          <w:t>IHO S-57 Transfer Standard for Digital Hydrographic Data</w:t>
        </w:r>
      </w:ins>
    </w:p>
    <w:p w:rsidR="00DF7D42" w:rsidRDefault="00DF7D42" w:rsidP="00DF7D42">
      <w:pPr>
        <w:pStyle w:val="References"/>
        <w:tabs>
          <w:tab w:val="left" w:pos="567"/>
        </w:tabs>
        <w:jc w:val="both"/>
        <w:rPr>
          <w:ins w:id="393" w:author="lighthouse" w:date="2012-04-26T16:18:00Z"/>
        </w:rPr>
      </w:pPr>
      <w:ins w:id="394" w:author="lighthouse" w:date="2012-04-26T16:18:00Z">
        <w:r w:rsidRPr="009423F0">
          <w:lastRenderedPageBreak/>
          <w:t>IHO S-57 Appendix B</w:t>
        </w:r>
        <w:r>
          <w:t>.1</w:t>
        </w:r>
        <w:r w:rsidRPr="009423F0">
          <w:t xml:space="preserve">  ENC Product Specification</w:t>
        </w:r>
      </w:ins>
    </w:p>
    <w:p w:rsidR="00DF7D42" w:rsidRDefault="00DF7D42" w:rsidP="00DF7D42">
      <w:pPr>
        <w:pStyle w:val="References"/>
        <w:tabs>
          <w:tab w:val="left" w:pos="567"/>
        </w:tabs>
        <w:jc w:val="both"/>
        <w:rPr>
          <w:ins w:id="395" w:author="lighthouse" w:date="2012-04-26T16:18:00Z"/>
        </w:rPr>
      </w:pPr>
      <w:ins w:id="396" w:author="lighthouse" w:date="2012-04-26T16:18:00Z">
        <w:r w:rsidRPr="009423F0">
          <w:t>IHO S-100 Universal Hydrographic Data Model</w:t>
        </w:r>
      </w:ins>
    </w:p>
    <w:p w:rsidR="00DF7D42" w:rsidRDefault="00DF7D42" w:rsidP="00DF7D42">
      <w:pPr>
        <w:pStyle w:val="References"/>
        <w:tabs>
          <w:tab w:val="left" w:pos="567"/>
        </w:tabs>
        <w:jc w:val="both"/>
        <w:rPr>
          <w:ins w:id="397" w:author="lighthouse" w:date="2012-04-26T16:18:00Z"/>
        </w:rPr>
      </w:pPr>
      <w:ins w:id="398" w:author="lighthouse" w:date="2012-04-26T16:18:00Z">
        <w:r w:rsidRPr="009423F0">
          <w:t>IHO S-101 ENC Product Specification (ENC Product Specification based on S-100 (not to be adopted before 2012 at the earliest))</w:t>
        </w:r>
      </w:ins>
    </w:p>
    <w:p w:rsidR="00DF7D42" w:rsidRDefault="00DF7D42" w:rsidP="00DF7D42">
      <w:pPr>
        <w:pStyle w:val="References"/>
        <w:tabs>
          <w:tab w:val="left" w:pos="567"/>
        </w:tabs>
        <w:jc w:val="both"/>
        <w:rPr>
          <w:ins w:id="399" w:author="lighthouse" w:date="2012-04-26T16:18:00Z"/>
        </w:rPr>
      </w:pPr>
      <w:ins w:id="400" w:author="lighthouse" w:date="2012-04-26T16:18:00Z">
        <w:r w:rsidRPr="009423F0">
          <w:t xml:space="preserve">IALA Recommendation </w:t>
        </w:r>
        <w:r>
          <w:t>R</w:t>
        </w:r>
        <w:r w:rsidRPr="009423F0">
          <w:t>-1</w:t>
        </w:r>
        <w:r>
          <w:t xml:space="preserve">21 </w:t>
        </w:r>
        <w:r w:rsidRPr="006C75DF">
          <w:rPr>
            <w:rFonts w:cs="Arial"/>
            <w:sz w:val="20"/>
          </w:rPr>
          <w:t>For the performance and monitoring of a DGNSS Service in the band 283.5 – 325 kHz</w:t>
        </w:r>
      </w:ins>
    </w:p>
    <w:p w:rsidR="00DF7D42" w:rsidRDefault="00DF7D42" w:rsidP="00DF7D42">
      <w:pPr>
        <w:pStyle w:val="References"/>
        <w:tabs>
          <w:tab w:val="left" w:pos="567"/>
        </w:tabs>
        <w:jc w:val="both"/>
        <w:rPr>
          <w:ins w:id="401" w:author="lighthouse" w:date="2012-04-26T16:18:00Z"/>
        </w:rPr>
      </w:pPr>
      <w:bookmarkStart w:id="402" w:name="_Ref252452110"/>
      <w:ins w:id="403" w:author="lighthouse" w:date="2012-04-26T16:18:00Z">
        <w:r w:rsidRPr="009423F0">
          <w:t xml:space="preserve">IALA Recommendation A-124 IALA Recommendation A-124 </w:t>
        </w:r>
        <w:r>
          <w:t>o</w:t>
        </w:r>
        <w:r w:rsidRPr="009423F0">
          <w:t>n Automatic Identification System (AIS) Shore Station and Networking Aspect relating to the AIS Service</w:t>
        </w:r>
        <w:bookmarkEnd w:id="402"/>
      </w:ins>
    </w:p>
    <w:p w:rsidR="00DF7D42" w:rsidRDefault="00DF7D42" w:rsidP="00DF7D42">
      <w:pPr>
        <w:pStyle w:val="References"/>
        <w:tabs>
          <w:tab w:val="left" w:pos="567"/>
        </w:tabs>
        <w:jc w:val="both"/>
        <w:rPr>
          <w:ins w:id="404" w:author="lighthouse" w:date="2012-04-26T16:18:00Z"/>
        </w:rPr>
      </w:pPr>
      <w:bookmarkStart w:id="405" w:name="_Ref252450419"/>
      <w:ins w:id="406" w:author="lighthouse" w:date="2012-04-26T16:18:00Z">
        <w:r w:rsidRPr="009423F0">
          <w:t xml:space="preserve">IALA Recommendation A-126, </w:t>
        </w:r>
        <w:r>
          <w:t>o</w:t>
        </w:r>
        <w:r w:rsidRPr="009423F0">
          <w:t>n the Use of the Automatic Identification System (AIS) in Marine Aids to Navigation Services, Edition 1.4, Dec. 2008</w:t>
        </w:r>
        <w:bookmarkEnd w:id="405"/>
        <w:r w:rsidRPr="009423F0">
          <w:t xml:space="preserve"> </w:t>
        </w:r>
      </w:ins>
    </w:p>
    <w:p w:rsidR="00DF7D42" w:rsidRDefault="00DF7D42" w:rsidP="00DF7D42">
      <w:pPr>
        <w:pStyle w:val="References"/>
        <w:tabs>
          <w:tab w:val="left" w:pos="567"/>
        </w:tabs>
        <w:jc w:val="both"/>
        <w:rPr>
          <w:ins w:id="407" w:author="lighthouse" w:date="2012-04-26T16:18:00Z"/>
        </w:rPr>
      </w:pPr>
      <w:ins w:id="408" w:author="lighthouse" w:date="2012-04-26T16:18:00Z">
        <w:r w:rsidRPr="009423F0">
          <w:t xml:space="preserve">IALA Recommendation O-130 </w:t>
        </w:r>
        <w:r>
          <w:t>o</w:t>
        </w:r>
        <w:r w:rsidRPr="009423F0">
          <w:t>n Categorisation and Availability Objectives for Short Range Aids to Navigation</w:t>
        </w:r>
      </w:ins>
    </w:p>
    <w:p w:rsidR="00DF7D42" w:rsidRDefault="00DF7D42" w:rsidP="00DF7D42">
      <w:pPr>
        <w:pStyle w:val="References"/>
        <w:tabs>
          <w:tab w:val="left" w:pos="567"/>
        </w:tabs>
        <w:jc w:val="both"/>
        <w:rPr>
          <w:ins w:id="409" w:author="lighthouse" w:date="2012-04-26T16:18:00Z"/>
        </w:rPr>
      </w:pPr>
      <w:ins w:id="410" w:author="lighthouse" w:date="2012-04-26T16:18:00Z">
        <w:r>
          <w:t xml:space="preserve">IALA Recommendation O-133 </w:t>
        </w:r>
        <w:r w:rsidRPr="006C75DF">
          <w:rPr>
            <w:rFonts w:cs="Arial"/>
            <w:sz w:val="20"/>
          </w:rPr>
          <w:t>Emergency Wreck Marking Buoy</w:t>
        </w:r>
      </w:ins>
    </w:p>
    <w:p w:rsidR="00DF7D42" w:rsidRDefault="00DF7D42" w:rsidP="00DF7D42">
      <w:pPr>
        <w:pStyle w:val="References"/>
        <w:tabs>
          <w:tab w:val="left" w:pos="567"/>
        </w:tabs>
        <w:jc w:val="both"/>
        <w:rPr>
          <w:ins w:id="411" w:author="lighthouse" w:date="2012-04-26T16:18:00Z"/>
        </w:rPr>
      </w:pPr>
      <w:ins w:id="412" w:author="lighthouse" w:date="2012-04-26T16:18:00Z">
        <w:r>
          <w:t>IALA Guideline 1062 o</w:t>
        </w:r>
        <w:r w:rsidRPr="00033B96">
          <w:t xml:space="preserve">n </w:t>
        </w:r>
        <w:r>
          <w:t>t</w:t>
        </w:r>
        <w:r w:rsidRPr="00033B96">
          <w:t>he establishment of AIS as an Aid to Navigation</w:t>
        </w:r>
      </w:ins>
    </w:p>
    <w:p w:rsidR="00DF7D42" w:rsidRDefault="00DF7D42" w:rsidP="00DF7D42">
      <w:pPr>
        <w:pStyle w:val="References"/>
        <w:tabs>
          <w:tab w:val="left" w:pos="567"/>
        </w:tabs>
        <w:jc w:val="both"/>
        <w:rPr>
          <w:ins w:id="413" w:author="lighthouse" w:date="2012-04-26T16:18:00Z"/>
        </w:rPr>
      </w:pPr>
      <w:bookmarkStart w:id="414" w:name="_Ref256670038"/>
      <w:ins w:id="415" w:author="lighthouse" w:date="2012-04-26T16:18:00Z">
        <w:r>
          <w:t xml:space="preserve">IALA Recommendation V-125 on </w:t>
        </w:r>
        <w:r>
          <w:rPr>
            <w:rFonts w:cs="Arial"/>
            <w:sz w:val="20"/>
          </w:rPr>
          <w:t>t</w:t>
        </w:r>
        <w:r w:rsidRPr="006C75DF">
          <w:rPr>
            <w:rFonts w:cs="Arial"/>
            <w:sz w:val="20"/>
          </w:rPr>
          <w:t>he Use and Presentation of Symbology at a VTS Centre (including AIS)</w:t>
        </w:r>
        <w:bookmarkEnd w:id="414"/>
      </w:ins>
    </w:p>
    <w:p w:rsidR="00DF7D42" w:rsidRDefault="00DF7D42" w:rsidP="00DF7D42">
      <w:pPr>
        <w:pStyle w:val="References"/>
        <w:tabs>
          <w:tab w:val="left" w:pos="567"/>
        </w:tabs>
        <w:jc w:val="both"/>
        <w:rPr>
          <w:ins w:id="416" w:author="lighthouse" w:date="2012-04-26T16:18:00Z"/>
        </w:rPr>
      </w:pPr>
      <w:ins w:id="417" w:author="lighthouse" w:date="2012-04-26T16:18:00Z">
        <w:r w:rsidRPr="009423F0">
          <w:t>IEC 61174 ECDIS  – Operational and Performance Requirements, Methods of Testing and Required Test Results</w:t>
        </w:r>
      </w:ins>
    </w:p>
    <w:p w:rsidR="00DF7D42" w:rsidRDefault="00DF7D42" w:rsidP="00DF7D42">
      <w:pPr>
        <w:pStyle w:val="References"/>
        <w:tabs>
          <w:tab w:val="left" w:pos="567"/>
        </w:tabs>
        <w:jc w:val="both"/>
        <w:rPr>
          <w:ins w:id="418" w:author="lighthouse" w:date="2012-04-26T16:18:00Z"/>
        </w:rPr>
      </w:pPr>
      <w:ins w:id="419" w:author="lighthouse" w:date="2012-04-26T16:18:00Z">
        <w:r w:rsidRPr="009423F0">
          <w:t>IEC 61193-2 Class A shipborne equipment of the universal automatic identification system (AIS) - Operational and performance requirements,  methods of test and required test results AIS Class A</w:t>
        </w:r>
      </w:ins>
    </w:p>
    <w:p w:rsidR="00DF7D42" w:rsidRDefault="00DF7D42" w:rsidP="00DF7D42">
      <w:pPr>
        <w:pStyle w:val="References"/>
        <w:tabs>
          <w:tab w:val="left" w:pos="567"/>
        </w:tabs>
        <w:jc w:val="both"/>
        <w:rPr>
          <w:ins w:id="420" w:author="lighthouse" w:date="2012-04-26T16:18:00Z"/>
        </w:rPr>
      </w:pPr>
      <w:ins w:id="421" w:author="lighthouse" w:date="2012-04-26T16:18:00Z">
        <w:r w:rsidRPr="009423F0">
          <w:t>IEC 62288 Presentation of navigation-related information on shipborne navigational displays</w:t>
        </w:r>
      </w:ins>
    </w:p>
    <w:p w:rsidR="00DF7D42" w:rsidRDefault="00DF7D42" w:rsidP="00DF7D42">
      <w:pPr>
        <w:pStyle w:val="References"/>
        <w:tabs>
          <w:tab w:val="left" w:pos="567"/>
        </w:tabs>
        <w:jc w:val="both"/>
        <w:rPr>
          <w:ins w:id="422" w:author="lighthouse" w:date="2012-04-26T16:18:00Z"/>
        </w:rPr>
      </w:pPr>
      <w:ins w:id="423" w:author="lighthouse" w:date="2012-04-26T16:18:00Z">
        <w:r w:rsidRPr="009423F0">
          <w:t>IEC 62320-2 AIS AtoN stations - Minimum operational and performance requirements -methods of test and required test results</w:t>
        </w:r>
      </w:ins>
    </w:p>
    <w:p w:rsidR="00DF7D42" w:rsidRDefault="00DF7D42" w:rsidP="00DF7D42">
      <w:pPr>
        <w:pStyle w:val="References"/>
        <w:tabs>
          <w:tab w:val="left" w:pos="567"/>
        </w:tabs>
        <w:jc w:val="both"/>
        <w:rPr>
          <w:ins w:id="424" w:author="lighthouse" w:date="2012-04-26T16:18:00Z"/>
        </w:rPr>
      </w:pPr>
      <w:ins w:id="425" w:author="lighthouse" w:date="2012-04-26T16:18:00Z">
        <w:r w:rsidRPr="009423F0">
          <w:t>IEC 62388  Maritime navigation and radio-communication equipment and systems – Shipborne radar - Performance requirements, methods of testing and required test results</w:t>
        </w:r>
      </w:ins>
    </w:p>
    <w:p w:rsidR="00DF7D42" w:rsidRPr="00DF7D42" w:rsidRDefault="00DF7D42" w:rsidP="00FE11AE">
      <w:pPr>
        <w:pStyle w:val="a1"/>
        <w:rPr>
          <w:ins w:id="426" w:author="lighthouse" w:date="2012-04-26T16:17:00Z"/>
          <w:lang w:eastAsia="ja-JP"/>
        </w:rPr>
      </w:pPr>
    </w:p>
    <w:p w:rsidR="00DF7D42" w:rsidRPr="0048570D" w:rsidRDefault="00DF7D42" w:rsidP="00FE11AE">
      <w:pPr>
        <w:pStyle w:val="a1"/>
        <w:rPr>
          <w:lang w:eastAsia="ja-JP"/>
        </w:rPr>
      </w:pPr>
    </w:p>
    <w:sectPr w:rsidR="00DF7D42" w:rsidRPr="0048570D" w:rsidSect="00AB2FA0">
      <w:headerReference w:type="default" r:id="rId12"/>
      <w:footerReference w:type="default" r:id="rId13"/>
      <w:headerReference w:type="first" r:id="rId14"/>
      <w:pgSz w:w="11906" w:h="16838"/>
      <w:pgMar w:top="1134" w:right="1134" w:bottom="1134" w:left="1418" w:header="567" w:footer="567" w:gutter="0"/>
      <w:cols w:space="708"/>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7" w:author="lighthouse" w:date="2011-10-18T22:26:00Z" w:initials="l">
    <w:p w:rsidR="00AA6E62" w:rsidRDefault="00AA6E62">
      <w:pPr>
        <w:pStyle w:val="aff"/>
        <w:rPr>
          <w:lang w:eastAsia="ja-JP"/>
        </w:rPr>
      </w:pPr>
      <w:r>
        <w:rPr>
          <w:rStyle w:val="afe"/>
        </w:rPr>
        <w:annotationRef/>
      </w:r>
      <w:r>
        <w:rPr>
          <w:rFonts w:hint="eastAsia"/>
          <w:lang w:eastAsia="ja-JP"/>
        </w:rPr>
        <w:t>Consolidation of all IALA recommendations and guidelines on AIS.</w:t>
      </w:r>
    </w:p>
  </w:comment>
  <w:comment w:id="70" w:author="lighthouse" w:date="2011-10-19T19:40:00Z" w:initials="l">
    <w:p w:rsidR="0005699A" w:rsidRDefault="0005699A">
      <w:pPr>
        <w:pStyle w:val="aff"/>
        <w:rPr>
          <w:lang w:eastAsia="ja-JP"/>
        </w:rPr>
      </w:pPr>
      <w:r>
        <w:rPr>
          <w:rStyle w:val="afe"/>
        </w:rPr>
        <w:annotationRef/>
      </w:r>
      <w:r>
        <w:rPr>
          <w:rFonts w:hint="eastAsia"/>
          <w:lang w:eastAsia="ja-JP"/>
        </w:rPr>
        <w:t>This is not background. Maybe information</w:t>
      </w:r>
    </w:p>
  </w:comment>
  <w:comment w:id="122" w:author="lighthouse" w:date="2011-04-06T19:48:00Z" w:initials="l">
    <w:p w:rsidR="00E470DE" w:rsidRDefault="00E470DE">
      <w:pPr>
        <w:pStyle w:val="aff"/>
        <w:rPr>
          <w:lang w:eastAsia="ja-JP"/>
        </w:rPr>
      </w:pPr>
      <w:r>
        <w:rPr>
          <w:rStyle w:val="afe"/>
        </w:rPr>
        <w:annotationRef/>
      </w:r>
      <w:r>
        <w:rPr>
          <w:rFonts w:hint="eastAsia"/>
          <w:lang w:eastAsia="ja-JP"/>
        </w:rPr>
        <w:t>This sentence is not clear so it needs more clarification.</w:t>
      </w:r>
      <w:r w:rsidR="00566496">
        <w:rPr>
          <w:rFonts w:hint="eastAsia"/>
          <w:lang w:eastAsia="ja-JP"/>
        </w:rPr>
        <w:t xml:space="preserve"> </w:t>
      </w:r>
      <w:r w:rsidR="00492BEB">
        <w:rPr>
          <w:rFonts w:hint="eastAsia"/>
          <w:lang w:eastAsia="ja-JP"/>
        </w:rPr>
        <w:t>G</w:t>
      </w:r>
      <w:r w:rsidR="00566496">
        <w:rPr>
          <w:rFonts w:hint="eastAsia"/>
          <w:lang w:eastAsia="ja-JP"/>
        </w:rPr>
        <w:t>u</w:t>
      </w:r>
      <w:r w:rsidR="00492BEB">
        <w:rPr>
          <w:rFonts w:hint="eastAsia"/>
          <w:lang w:eastAsia="ja-JP"/>
        </w:rPr>
        <w:t xml:space="preserve">ideline 1081 says that </w:t>
      </w:r>
      <w:r w:rsidR="00492BEB">
        <w:rPr>
          <w:lang w:eastAsia="ja-JP"/>
        </w:rPr>
        <w:t>“</w:t>
      </w:r>
      <w:r w:rsidR="00492BEB">
        <w:t>Virtual AtoN</w:t>
      </w:r>
      <w:r w:rsidR="00492BEB" w:rsidRPr="009423F0">
        <w:t xml:space="preserve"> should not be considered as a replacement for other forms of MSI but can provide a valuable supplementary delivery mechanism</w:t>
      </w:r>
      <w:r w:rsidR="00492BEB">
        <w:t>, enabling an automated graphical display of MSI otherwise only available in textual form</w:t>
      </w:r>
      <w:r w:rsidR="00492BEB" w:rsidRPr="009423F0">
        <w:t>.</w:t>
      </w:r>
      <w:r w:rsidR="00492BEB">
        <w:rPr>
          <w:lang w:eastAsia="ja-JP"/>
        </w:rPr>
        <w:t>”</w:t>
      </w:r>
    </w:p>
  </w:comment>
  <w:comment w:id="176" w:author="lighthouse" w:date="2011-10-19T19:53:00Z" w:initials="l">
    <w:p w:rsidR="00071B70" w:rsidRDefault="00071B70" w:rsidP="00071B70">
      <w:pPr>
        <w:pStyle w:val="aff"/>
        <w:rPr>
          <w:lang w:eastAsia="ja-JP"/>
        </w:rPr>
      </w:pPr>
      <w:r>
        <w:rPr>
          <w:rStyle w:val="afe"/>
        </w:rPr>
        <w:annotationRef/>
      </w:r>
      <w:r>
        <w:rPr>
          <w:rFonts w:hint="eastAsia"/>
          <w:lang w:eastAsia="ja-JP"/>
        </w:rPr>
        <w:t>Virtual AtoN should not be used permanently so this sentence should be deleted.</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3B9C" w:rsidRDefault="005D3B9C" w:rsidP="009E1230">
      <w:r>
        <w:separator/>
      </w:r>
    </w:p>
  </w:endnote>
  <w:endnote w:type="continuationSeparator" w:id="0">
    <w:p w:rsidR="005D3B9C" w:rsidRDefault="005D3B9C" w:rsidP="009E12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MS Mincho">
    <w:panose1 w:val="00000000000000000000"/>
    <w:charset w:val="00"/>
    <w:family w:val="roman"/>
    <w:notTrueType/>
    <w:pitch w:val="default"/>
    <w:sig w:usb0="00000000" w:usb1="00000000" w:usb2="00000000" w:usb3="00000000" w:csb0="00000000"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D66" w:rsidRPr="008136BC" w:rsidRDefault="00AB0D66" w:rsidP="00AB2FA0">
    <w:pPr>
      <w:pStyle w:val="af1"/>
    </w:pPr>
    <w:r w:rsidRPr="008136BC">
      <w:tab/>
    </w:r>
    <w:r w:rsidRPr="008136BC">
      <w:rPr>
        <w:lang w:val="en-US"/>
      </w:rPr>
      <w:t xml:space="preserve">Page </w:t>
    </w:r>
    <w:r w:rsidR="00467759" w:rsidRPr="008136BC">
      <w:rPr>
        <w:lang w:val="en-US"/>
      </w:rPr>
      <w:fldChar w:fldCharType="begin"/>
    </w:r>
    <w:r w:rsidRPr="008136BC">
      <w:rPr>
        <w:lang w:val="en-US"/>
      </w:rPr>
      <w:instrText xml:space="preserve"> PAGE </w:instrText>
    </w:r>
    <w:r w:rsidR="00467759" w:rsidRPr="008136BC">
      <w:rPr>
        <w:lang w:val="en-US"/>
      </w:rPr>
      <w:fldChar w:fldCharType="separate"/>
    </w:r>
    <w:r w:rsidR="005640BD">
      <w:rPr>
        <w:noProof/>
        <w:lang w:val="en-US"/>
      </w:rPr>
      <w:t>6</w:t>
    </w:r>
    <w:r w:rsidR="00467759" w:rsidRPr="008136BC">
      <w:rPr>
        <w:lang w:val="en-US"/>
      </w:rPr>
      <w:fldChar w:fldCharType="end"/>
    </w:r>
    <w:r w:rsidRPr="008136BC">
      <w:rPr>
        <w:lang w:val="en-US"/>
      </w:rPr>
      <w:t xml:space="preserve"> of </w:t>
    </w:r>
    <w:r w:rsidR="00467759" w:rsidRPr="008136BC">
      <w:rPr>
        <w:lang w:val="en-US"/>
      </w:rPr>
      <w:fldChar w:fldCharType="begin"/>
    </w:r>
    <w:r w:rsidRPr="008136BC">
      <w:rPr>
        <w:lang w:val="en-US"/>
      </w:rPr>
      <w:instrText xml:space="preserve"> NUMPAGES </w:instrText>
    </w:r>
    <w:r w:rsidR="00467759" w:rsidRPr="008136BC">
      <w:rPr>
        <w:lang w:val="en-US"/>
      </w:rPr>
      <w:fldChar w:fldCharType="separate"/>
    </w:r>
    <w:r w:rsidR="005640BD">
      <w:rPr>
        <w:noProof/>
        <w:lang w:val="en-US"/>
      </w:rPr>
      <w:t>9</w:t>
    </w:r>
    <w:r w:rsidR="00467759" w:rsidRPr="008136BC">
      <w:rPr>
        <w:lang w:val="en-U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3B9C" w:rsidRDefault="005D3B9C" w:rsidP="009E1230">
      <w:r>
        <w:separator/>
      </w:r>
    </w:p>
  </w:footnote>
  <w:footnote w:type="continuationSeparator" w:id="0">
    <w:p w:rsidR="005D3B9C" w:rsidRDefault="005D3B9C" w:rsidP="009E1230">
      <w:r>
        <w:continuationSeparator/>
      </w:r>
    </w:p>
  </w:footnote>
  <w:footnote w:id="1">
    <w:p w:rsidR="008F0A0D" w:rsidRDefault="008F0A0D" w:rsidP="0005699A">
      <w:pPr>
        <w:pStyle w:val="a7"/>
        <w:tabs>
          <w:tab w:val="clear" w:pos="567"/>
          <w:tab w:val="left" w:pos="0"/>
        </w:tabs>
        <w:ind w:leftChars="-257" w:left="1" w:hangingChars="283" w:hanging="566"/>
      </w:pPr>
      <w:r>
        <w:rPr>
          <w:rStyle w:val="a9"/>
        </w:rPr>
        <w:footnoteRef/>
      </w:r>
      <w:r>
        <w:t xml:space="preserve"> </w:t>
      </w:r>
      <w:r>
        <w:tab/>
        <w:t>A digital item, or group of items, regardless of type or format that a computer can address or manipulate.  In the context of Virtual AtoN they will convey information to the user.</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D66" w:rsidRDefault="00AB0D66" w:rsidP="0004410E">
    <w:pPr>
      <w:pStyle w:val="aa"/>
      <w:jc w:val="center"/>
      <w:rPr>
        <w:highlight w:val="yellow"/>
      </w:rPr>
    </w:pPr>
    <w:r w:rsidRPr="007F536D">
      <w:t xml:space="preserve">Recommendation O - </w:t>
    </w:r>
    <w:r w:rsidR="006328BA">
      <w:t>143</w:t>
    </w:r>
    <w:r w:rsidR="006328BA" w:rsidRPr="007F536D">
      <w:t xml:space="preserve"> </w:t>
    </w:r>
    <w:r w:rsidRPr="007F536D">
      <w:t>– Virtual Aids to Navigation</w:t>
    </w:r>
  </w:p>
  <w:p w:rsidR="00AB0D66" w:rsidRDefault="006328BA" w:rsidP="008136BC">
    <w:pPr>
      <w:pBdr>
        <w:bottom w:val="single" w:sz="4" w:space="1" w:color="auto"/>
      </w:pBdr>
      <w:jc w:val="center"/>
    </w:pPr>
    <w:r>
      <w:rPr>
        <w:rFonts w:cs="Arial"/>
        <w:sz w:val="20"/>
      </w:rPr>
      <w:t>March</w:t>
    </w:r>
    <w:r w:rsidRPr="007F536D">
      <w:rPr>
        <w:rFonts w:cs="Arial"/>
        <w:sz w:val="20"/>
      </w:rPr>
      <w:t xml:space="preserve"> </w:t>
    </w:r>
    <w:r w:rsidR="00AB0D66" w:rsidRPr="007F536D">
      <w:rPr>
        <w:rFonts w:cs="Arial"/>
        <w:sz w:val="20"/>
      </w:rPr>
      <w:t>2010</w:t>
    </w:r>
  </w:p>
  <w:p w:rsidR="00AB0D66" w:rsidRDefault="00AB0D66" w:rsidP="00AB2FA0">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C81" w:rsidRDefault="00775C81" w:rsidP="00E324E1">
    <w:pPr>
      <w:pStyle w:val="aa"/>
      <w:jc w:val="right"/>
      <w:rPr>
        <w:lang w:val="en-US"/>
      </w:rPr>
    </w:pPr>
    <w:r>
      <w:rPr>
        <w:lang w:val="en-US"/>
      </w:rPr>
      <w:t>ANM19/16</w:t>
    </w:r>
  </w:p>
  <w:p w:rsidR="00E324E1" w:rsidRPr="00775C81" w:rsidRDefault="00775C81" w:rsidP="00E324E1">
    <w:pPr>
      <w:pStyle w:val="aa"/>
      <w:jc w:val="right"/>
      <w:rPr>
        <w:lang w:val="en-US"/>
      </w:rPr>
    </w:pPr>
    <w:r>
      <w:rPr>
        <w:lang w:val="en-US"/>
      </w:rPr>
      <w:t>Formerly</w:t>
    </w:r>
    <w:r w:rsidRPr="00775C81">
      <w:rPr>
        <w:lang w:val="en-US"/>
      </w:rPr>
      <w:t xml:space="preserve"> </w:t>
    </w:r>
    <w:r w:rsidR="00E324E1">
      <w:rPr>
        <w:lang w:val="en-US"/>
      </w:rPr>
      <w:t>ANM18/</w:t>
    </w:r>
    <w:r w:rsidR="00616588">
      <w:rPr>
        <w:rFonts w:eastAsiaTheme="minorEastAsia" w:hint="eastAsia"/>
        <w:lang w:val="en-US" w:eastAsia="ja-JP"/>
      </w:rPr>
      <w:t>WG1</w:t>
    </w:r>
    <w:r w:rsidR="00E324E1">
      <w:rPr>
        <w:lang w:val="en-US"/>
      </w:rPr>
      <w:t>/</w:t>
    </w:r>
    <w:r w:rsidR="00616588">
      <w:rPr>
        <w:rFonts w:eastAsiaTheme="minorEastAsia" w:hint="eastAsia"/>
        <w:lang w:val="en-US" w:eastAsia="ja-JP"/>
      </w:rPr>
      <w:t>WP</w:t>
    </w:r>
    <w:r w:rsidR="009B445A">
      <w:rPr>
        <w:rFonts w:eastAsiaTheme="minorEastAsia"/>
        <w:lang w:val="en-US" w:eastAsia="ja-JP"/>
      </w:rPr>
      <w:t>7</w:t>
    </w:r>
  </w:p>
  <w:p w:rsidR="00AB0D66" w:rsidRPr="008D517C" w:rsidRDefault="00AB0D66" w:rsidP="00E324E1">
    <w:pPr>
      <w:pStyle w:val="aa"/>
      <w:jc w:val="right"/>
      <w:rPr>
        <w:rFonts w:eastAsia="MS Mincho"/>
        <w:lang w:eastAsia="ja-JP"/>
      </w:rPr>
    </w:pPr>
    <w:bookmarkStart w:id="427" w:name="_GoBack"/>
    <w:bookmarkEnd w:id="427"/>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2012D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C19AE8B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A86AE7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6B700072"/>
    <w:lvl w:ilvl="0">
      <w:start w:val="1"/>
      <w:numFmt w:val="lowerRoman"/>
      <w:lvlText w:val="%1)"/>
      <w:lvlJc w:val="left"/>
      <w:pPr>
        <w:tabs>
          <w:tab w:val="num" w:pos="720"/>
        </w:tabs>
        <w:ind w:left="720" w:hanging="360"/>
      </w:pPr>
      <w:rPr>
        <w:rFonts w:cs="Times New Roman" w:hint="default"/>
      </w:rPr>
    </w:lvl>
  </w:abstractNum>
  <w:abstractNum w:abstractNumId="4">
    <w:nsid w:val="FFFFFF80"/>
    <w:multiLevelType w:val="singleLevel"/>
    <w:tmpl w:val="CBE0F8D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2B6B84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140DBC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934339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lvlText w:val="%1)"/>
      <w:lvlJc w:val="left"/>
      <w:pPr>
        <w:tabs>
          <w:tab w:val="num" w:pos="360"/>
        </w:tabs>
        <w:ind w:left="360" w:hanging="360"/>
      </w:pPr>
      <w:rPr>
        <w:rFonts w:cs="Times New Roman"/>
      </w:rPr>
    </w:lvl>
  </w:abstractNum>
  <w:abstractNum w:abstractNumId="9">
    <w:nsid w:val="FFFFFF89"/>
    <w:multiLevelType w:val="singleLevel"/>
    <w:tmpl w:val="D5665114"/>
    <w:lvl w:ilvl="0">
      <w:start w:val="1"/>
      <w:numFmt w:val="bullet"/>
      <w:lvlText w:val=""/>
      <w:lvlJc w:val="left"/>
      <w:pPr>
        <w:tabs>
          <w:tab w:val="num" w:pos="360"/>
        </w:tabs>
        <w:ind w:left="360" w:hanging="360"/>
      </w:pPr>
      <w:rPr>
        <w:rFonts w:ascii="Symbol" w:hAnsi="Symbol" w:hint="default"/>
      </w:rPr>
    </w:lvl>
  </w:abstractNum>
  <w:abstractNum w:abstractNumId="10">
    <w:nsid w:val="03A21C71"/>
    <w:multiLevelType w:val="hybridMultilevel"/>
    <w:tmpl w:val="DD689B80"/>
    <w:lvl w:ilvl="0" w:tplc="07E88C64">
      <w:start w:val="1"/>
      <w:numFmt w:val="decimal"/>
      <w:pStyle w:val="Appendix"/>
      <w:lvlText w:val="APPENDIX %1"/>
      <w:lvlJc w:val="left"/>
      <w:pPr>
        <w:ind w:left="720" w:hanging="360"/>
      </w:pPr>
      <w:rPr>
        <w:rFonts w:cs="Times New Roman" w:hint="default"/>
        <w:sz w:val="28"/>
        <w:szCs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2">
    <w:nsid w:val="11CC0427"/>
    <w:multiLevelType w:val="multilevel"/>
    <w:tmpl w:val="97F2851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19C37E91"/>
    <w:multiLevelType w:val="multilevel"/>
    <w:tmpl w:val="EB84A57E"/>
    <w:lvl w:ilvl="0">
      <w:start w:val="1"/>
      <w:numFmt w:val="decimal"/>
      <w:pStyle w:val="1"/>
      <w:lvlText w:val="%1"/>
      <w:lvlJc w:val="left"/>
      <w:pPr>
        <w:tabs>
          <w:tab w:val="num" w:pos="567"/>
        </w:tabs>
        <w:ind w:left="567" w:hanging="567"/>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3"/>
      <w:lvlText w:val="%1.%2.%3"/>
      <w:lvlJc w:val="left"/>
      <w:pPr>
        <w:tabs>
          <w:tab w:val="num" w:pos="992"/>
        </w:tabs>
        <w:ind w:left="992" w:hanging="992"/>
      </w:pPr>
      <w:rPr>
        <w:rFonts w:hint="default"/>
      </w:rPr>
    </w:lvl>
    <w:lvl w:ilvl="3">
      <w:start w:val="1"/>
      <w:numFmt w:val="decimal"/>
      <w:pStyle w:val="4"/>
      <w:lvlText w:val="%1.%2.%3.%4"/>
      <w:lvlJc w:val="left"/>
      <w:pPr>
        <w:tabs>
          <w:tab w:val="num" w:pos="1134"/>
        </w:tabs>
        <w:ind w:left="1134" w:hanging="113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4">
    <w:nsid w:val="1B705457"/>
    <w:multiLevelType w:val="hybridMultilevel"/>
    <w:tmpl w:val="9938A1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6">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cs="Times New Roman" w:hint="default"/>
        <w:b/>
        <w:i w:val="0"/>
        <w:sz w:val="24"/>
        <w:szCs w:val="24"/>
      </w:rPr>
    </w:lvl>
    <w:lvl w:ilvl="1">
      <w:start w:val="1"/>
      <w:numFmt w:val="decimal"/>
      <w:lvlText w:val="%1.%2"/>
      <w:lvlJc w:val="left"/>
      <w:pPr>
        <w:tabs>
          <w:tab w:val="num" w:pos="1419"/>
        </w:tabs>
        <w:ind w:left="1419" w:hanging="851"/>
      </w:pPr>
      <w:rPr>
        <w:rFonts w:cs="Times New Roman" w:hint="default"/>
        <w:color w:val="auto"/>
      </w:rPr>
    </w:lvl>
    <w:lvl w:ilvl="2">
      <w:start w:val="1"/>
      <w:numFmt w:val="decimal"/>
      <w:lvlText w:val="%1.%2.%3"/>
      <w:lvlJc w:val="left"/>
      <w:pPr>
        <w:tabs>
          <w:tab w:val="num" w:pos="2268"/>
        </w:tabs>
        <w:ind w:left="2268" w:hanging="850"/>
      </w:pPr>
      <w:rPr>
        <w:rFonts w:cs="Times New Roman" w:hint="default"/>
        <w:color w:val="auto"/>
      </w:rPr>
    </w:lvl>
    <w:lvl w:ilvl="3">
      <w:start w:val="1"/>
      <w:numFmt w:val="decimal"/>
      <w:lvlText w:val="%1.%3.%2.%4."/>
      <w:lvlJc w:val="left"/>
      <w:pPr>
        <w:tabs>
          <w:tab w:val="num" w:pos="3119"/>
        </w:tabs>
        <w:ind w:left="3119" w:hanging="851"/>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nsid w:val="254A4879"/>
    <w:multiLevelType w:val="multilevel"/>
    <w:tmpl w:val="04090023"/>
    <w:styleLink w:val="a"/>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9">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20">
    <w:nsid w:val="44041789"/>
    <w:multiLevelType w:val="multilevel"/>
    <w:tmpl w:val="1622765C"/>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lef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1">
    <w:nsid w:val="479B424D"/>
    <w:multiLevelType w:val="hybridMultilevel"/>
    <w:tmpl w:val="9CC4A5B4"/>
    <w:lvl w:ilvl="0" w:tplc="2DB6EF86">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4A8C31DD"/>
    <w:multiLevelType w:val="hybridMultilevel"/>
    <w:tmpl w:val="AD5C3588"/>
    <w:lvl w:ilvl="0" w:tplc="060AEC80">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4">
    <w:nsid w:val="4A950BFC"/>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nsid w:val="4BC63137"/>
    <w:multiLevelType w:val="hybridMultilevel"/>
    <w:tmpl w:val="965602A0"/>
    <w:lvl w:ilvl="0" w:tplc="F76A3924">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6">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7">
    <w:nsid w:val="60585238"/>
    <w:multiLevelType w:val="multilevel"/>
    <w:tmpl w:val="98F0A0DE"/>
    <w:lvl w:ilvl="0">
      <w:start w:val="1"/>
      <w:numFmt w:val="upperLetter"/>
      <w:pStyle w:val="Annex"/>
      <w:lvlText w:val="ANNEX %1"/>
      <w:lvlJc w:val="left"/>
      <w:pPr>
        <w:ind w:left="360" w:hanging="360"/>
      </w:pPr>
      <w:rPr>
        <w:rFonts w:ascii="Arial Bold" w:hAnsi="Arial Bold" w:cs="Times New Roman" w:hint="default"/>
        <w:b/>
        <w:bCs w:val="0"/>
        <w:i w:val="0"/>
        <w:iCs w:val="0"/>
        <w:caps w:val="0"/>
        <w:smallCaps w:val="0"/>
        <w:strike w:val="0"/>
        <w:dstrike w:val="0"/>
        <w:outline w:val="0"/>
        <w:shadow w:val="0"/>
        <w:emboss w:val="0"/>
        <w:imprint w:val="0"/>
        <w:vanish w:val="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9">
    <w:nsid w:val="68E73004"/>
    <w:multiLevelType w:val="hybridMultilevel"/>
    <w:tmpl w:val="868E88F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nsid w:val="6CE60EFF"/>
    <w:multiLevelType w:val="hybridMultilevel"/>
    <w:tmpl w:val="0206FFD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nsid w:val="78BA4B1E"/>
    <w:multiLevelType w:val="multilevel"/>
    <w:tmpl w:val="834093BA"/>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33">
    <w:nsid w:val="7B95439B"/>
    <w:multiLevelType w:val="multilevel"/>
    <w:tmpl w:val="0C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abstractNumId w:val="9"/>
  </w:num>
  <w:num w:numId="2">
    <w:abstractNumId w:val="8"/>
  </w:num>
  <w:num w:numId="3">
    <w:abstractNumId w:val="3"/>
  </w:num>
  <w:num w:numId="4">
    <w:abstractNumId w:val="9"/>
  </w:num>
  <w:num w:numId="5">
    <w:abstractNumId w:val="8"/>
  </w:num>
  <w:num w:numId="6">
    <w:abstractNumId w:val="3"/>
  </w:num>
  <w:num w:numId="7">
    <w:abstractNumId w:val="13"/>
  </w:num>
  <w:num w:numId="8">
    <w:abstractNumId w:val="10"/>
  </w:num>
  <w:num w:numId="9">
    <w:abstractNumId w:val="19"/>
  </w:num>
  <w:num w:numId="10">
    <w:abstractNumId w:val="32"/>
  </w:num>
  <w:num w:numId="11">
    <w:abstractNumId w:val="29"/>
  </w:num>
  <w:num w:numId="12">
    <w:abstractNumId w:val="16"/>
  </w:num>
  <w:num w:numId="13">
    <w:abstractNumId w:val="27"/>
  </w:num>
  <w:num w:numId="14">
    <w:abstractNumId w:val="22"/>
  </w:num>
  <w:num w:numId="15">
    <w:abstractNumId w:val="11"/>
  </w:num>
  <w:num w:numId="16">
    <w:abstractNumId w:val="30"/>
  </w:num>
  <w:num w:numId="17">
    <w:abstractNumId w:val="18"/>
  </w:num>
  <w:num w:numId="18">
    <w:abstractNumId w:val="17"/>
  </w:num>
  <w:num w:numId="19">
    <w:abstractNumId w:val="25"/>
  </w:num>
  <w:num w:numId="20">
    <w:abstractNumId w:val="23"/>
  </w:num>
  <w:num w:numId="21">
    <w:abstractNumId w:val="21"/>
  </w:num>
  <w:num w:numId="22">
    <w:abstractNumId w:val="28"/>
  </w:num>
  <w:num w:numId="23">
    <w:abstractNumId w:val="13"/>
  </w:num>
  <w:num w:numId="24">
    <w:abstractNumId w:val="20"/>
  </w:num>
  <w:num w:numId="25">
    <w:abstractNumId w:val="8"/>
  </w:num>
  <w:num w:numId="26">
    <w:abstractNumId w:val="3"/>
  </w:num>
  <w:num w:numId="27">
    <w:abstractNumId w:val="15"/>
  </w:num>
  <w:num w:numId="28">
    <w:abstractNumId w:val="26"/>
  </w:num>
  <w:num w:numId="29">
    <w:abstractNumId w:val="33"/>
  </w:num>
  <w:num w:numId="30">
    <w:abstractNumId w:val="7"/>
  </w:num>
  <w:num w:numId="31">
    <w:abstractNumId w:val="6"/>
  </w:num>
  <w:num w:numId="32">
    <w:abstractNumId w:val="5"/>
  </w:num>
  <w:num w:numId="33">
    <w:abstractNumId w:val="4"/>
  </w:num>
  <w:num w:numId="34">
    <w:abstractNumId w:val="2"/>
  </w:num>
  <w:num w:numId="35">
    <w:abstractNumId w:val="1"/>
  </w:num>
  <w:num w:numId="36">
    <w:abstractNumId w:val="0"/>
  </w:num>
  <w:num w:numId="37">
    <w:abstractNumId w:val="24"/>
  </w:num>
  <w:num w:numId="38">
    <w:abstractNumId w:val="12"/>
  </w:num>
  <w:num w:numId="39">
    <w:abstractNumId w:val="13"/>
  </w:num>
  <w:num w:numId="40">
    <w:abstractNumId w:val="13"/>
  </w:num>
  <w:num w:numId="41">
    <w:abstractNumId w:val="13"/>
  </w:num>
  <w:num w:numId="42">
    <w:abstractNumId w:val="13"/>
  </w:num>
  <w:num w:numId="43">
    <w:abstractNumId w:val="25"/>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num>
  <w:num w:numId="46">
    <w:abstractNumId w:val="14"/>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94"/>
  <w:bordersDoNotSurroundHeader/>
  <w:bordersDoNotSurroundFooter/>
  <w:attachedTemplate r:id="rId1"/>
  <w:stylePaneFormatFilter w:val="0004"/>
  <w:trackRevisions/>
  <w:doNotTrackMoves/>
  <w:defaultTabStop w:val="720"/>
  <w:drawingGridHorizontalSpacing w:val="110"/>
  <w:displayHorizontalDrawingGridEvery w:val="2"/>
  <w:noPunctuationKerning/>
  <w:characterSpacingControl w:val="doNotCompress"/>
  <w:hdrShapeDefaults>
    <o:shapedefaults v:ext="edit" spidmax="14338">
      <v:textbox inset="5.85pt,.7pt,5.85pt,.7pt"/>
    </o:shapedefaults>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52ED"/>
    <w:rsid w:val="00012AE0"/>
    <w:rsid w:val="000179CF"/>
    <w:rsid w:val="000213B0"/>
    <w:rsid w:val="000420D8"/>
    <w:rsid w:val="0004410E"/>
    <w:rsid w:val="000448A8"/>
    <w:rsid w:val="0005699A"/>
    <w:rsid w:val="00070873"/>
    <w:rsid w:val="00071B70"/>
    <w:rsid w:val="000802FE"/>
    <w:rsid w:val="00080C42"/>
    <w:rsid w:val="000827AF"/>
    <w:rsid w:val="000A0312"/>
    <w:rsid w:val="000D7400"/>
    <w:rsid w:val="00100E19"/>
    <w:rsid w:val="0010723E"/>
    <w:rsid w:val="00115F9C"/>
    <w:rsid w:val="001219CE"/>
    <w:rsid w:val="00126198"/>
    <w:rsid w:val="00132A39"/>
    <w:rsid w:val="00134673"/>
    <w:rsid w:val="00142496"/>
    <w:rsid w:val="00165B07"/>
    <w:rsid w:val="00166F8A"/>
    <w:rsid w:val="00171349"/>
    <w:rsid w:val="00182FFC"/>
    <w:rsid w:val="00184986"/>
    <w:rsid w:val="001921FC"/>
    <w:rsid w:val="001C3622"/>
    <w:rsid w:val="001D3B7C"/>
    <w:rsid w:val="001D7306"/>
    <w:rsid w:val="001E088D"/>
    <w:rsid w:val="001E7399"/>
    <w:rsid w:val="001E7D6B"/>
    <w:rsid w:val="001F045B"/>
    <w:rsid w:val="00201BE0"/>
    <w:rsid w:val="00207EE6"/>
    <w:rsid w:val="00211EEF"/>
    <w:rsid w:val="002125CB"/>
    <w:rsid w:val="00223450"/>
    <w:rsid w:val="00224314"/>
    <w:rsid w:val="00235221"/>
    <w:rsid w:val="00237861"/>
    <w:rsid w:val="002563D8"/>
    <w:rsid w:val="0028350B"/>
    <w:rsid w:val="00285FCA"/>
    <w:rsid w:val="002D1328"/>
    <w:rsid w:val="002D4569"/>
    <w:rsid w:val="002E6C0B"/>
    <w:rsid w:val="002F0BDB"/>
    <w:rsid w:val="002F2862"/>
    <w:rsid w:val="003056E1"/>
    <w:rsid w:val="00315F78"/>
    <w:rsid w:val="00317537"/>
    <w:rsid w:val="00320D3C"/>
    <w:rsid w:val="00325E99"/>
    <w:rsid w:val="0032752D"/>
    <w:rsid w:val="003276D1"/>
    <w:rsid w:val="00331361"/>
    <w:rsid w:val="00337586"/>
    <w:rsid w:val="00351DF6"/>
    <w:rsid w:val="00366E62"/>
    <w:rsid w:val="00370529"/>
    <w:rsid w:val="00371BEF"/>
    <w:rsid w:val="003745FB"/>
    <w:rsid w:val="00395D68"/>
    <w:rsid w:val="003A4769"/>
    <w:rsid w:val="003A6B6B"/>
    <w:rsid w:val="003A7F49"/>
    <w:rsid w:val="003C1CFE"/>
    <w:rsid w:val="003C25A1"/>
    <w:rsid w:val="003C44EB"/>
    <w:rsid w:val="003F23D2"/>
    <w:rsid w:val="004171FB"/>
    <w:rsid w:val="004177F6"/>
    <w:rsid w:val="00422E65"/>
    <w:rsid w:val="00436DF2"/>
    <w:rsid w:val="0044047B"/>
    <w:rsid w:val="00444E96"/>
    <w:rsid w:val="00460028"/>
    <w:rsid w:val="004668B4"/>
    <w:rsid w:val="00467759"/>
    <w:rsid w:val="00477C3E"/>
    <w:rsid w:val="00483E16"/>
    <w:rsid w:val="0048570D"/>
    <w:rsid w:val="0048714B"/>
    <w:rsid w:val="00490EA3"/>
    <w:rsid w:val="00492BEB"/>
    <w:rsid w:val="004A14B3"/>
    <w:rsid w:val="004A3893"/>
    <w:rsid w:val="004A43C4"/>
    <w:rsid w:val="004A6A6A"/>
    <w:rsid w:val="004B085C"/>
    <w:rsid w:val="004B6B65"/>
    <w:rsid w:val="004C2F5C"/>
    <w:rsid w:val="004F2640"/>
    <w:rsid w:val="004F315C"/>
    <w:rsid w:val="004F72F9"/>
    <w:rsid w:val="004F735C"/>
    <w:rsid w:val="00502A70"/>
    <w:rsid w:val="00506D7F"/>
    <w:rsid w:val="005152ED"/>
    <w:rsid w:val="005164C5"/>
    <w:rsid w:val="005207B2"/>
    <w:rsid w:val="0052386C"/>
    <w:rsid w:val="005456F1"/>
    <w:rsid w:val="005640BD"/>
    <w:rsid w:val="00566496"/>
    <w:rsid w:val="00576548"/>
    <w:rsid w:val="00582569"/>
    <w:rsid w:val="00583F3F"/>
    <w:rsid w:val="0059570F"/>
    <w:rsid w:val="005A17F6"/>
    <w:rsid w:val="005A56C5"/>
    <w:rsid w:val="005A7121"/>
    <w:rsid w:val="005A79A1"/>
    <w:rsid w:val="005D3B9C"/>
    <w:rsid w:val="006052C5"/>
    <w:rsid w:val="0060597B"/>
    <w:rsid w:val="00613717"/>
    <w:rsid w:val="00616588"/>
    <w:rsid w:val="006328BA"/>
    <w:rsid w:val="00632C5F"/>
    <w:rsid w:val="00640576"/>
    <w:rsid w:val="00661A7B"/>
    <w:rsid w:val="00662BCF"/>
    <w:rsid w:val="0066345F"/>
    <w:rsid w:val="0067566F"/>
    <w:rsid w:val="00675FFD"/>
    <w:rsid w:val="00681390"/>
    <w:rsid w:val="00681BC4"/>
    <w:rsid w:val="006856C9"/>
    <w:rsid w:val="00691B22"/>
    <w:rsid w:val="006A4CA0"/>
    <w:rsid w:val="006C3340"/>
    <w:rsid w:val="006C34AD"/>
    <w:rsid w:val="006D0907"/>
    <w:rsid w:val="006D1C64"/>
    <w:rsid w:val="006D35E8"/>
    <w:rsid w:val="006D4516"/>
    <w:rsid w:val="0072093C"/>
    <w:rsid w:val="00721DBE"/>
    <w:rsid w:val="007446CD"/>
    <w:rsid w:val="007578C8"/>
    <w:rsid w:val="00765FC6"/>
    <w:rsid w:val="00767904"/>
    <w:rsid w:val="00767FC6"/>
    <w:rsid w:val="00775C81"/>
    <w:rsid w:val="007925D9"/>
    <w:rsid w:val="00796BF5"/>
    <w:rsid w:val="007A25FA"/>
    <w:rsid w:val="007B6158"/>
    <w:rsid w:val="007B774A"/>
    <w:rsid w:val="007C7222"/>
    <w:rsid w:val="007D251F"/>
    <w:rsid w:val="007E43BC"/>
    <w:rsid w:val="007F536D"/>
    <w:rsid w:val="007F5B04"/>
    <w:rsid w:val="00800B50"/>
    <w:rsid w:val="00800D78"/>
    <w:rsid w:val="008136BC"/>
    <w:rsid w:val="00821CE7"/>
    <w:rsid w:val="00825DC8"/>
    <w:rsid w:val="00851D0F"/>
    <w:rsid w:val="008576FF"/>
    <w:rsid w:val="00857962"/>
    <w:rsid w:val="008610BE"/>
    <w:rsid w:val="0086425F"/>
    <w:rsid w:val="00876CC7"/>
    <w:rsid w:val="008843C0"/>
    <w:rsid w:val="008931CC"/>
    <w:rsid w:val="008A2F89"/>
    <w:rsid w:val="008A39A5"/>
    <w:rsid w:val="008B001A"/>
    <w:rsid w:val="008B0830"/>
    <w:rsid w:val="008D517C"/>
    <w:rsid w:val="008F0A0D"/>
    <w:rsid w:val="00921872"/>
    <w:rsid w:val="009367E9"/>
    <w:rsid w:val="009423F0"/>
    <w:rsid w:val="00946323"/>
    <w:rsid w:val="009504E2"/>
    <w:rsid w:val="00956293"/>
    <w:rsid w:val="00971953"/>
    <w:rsid w:val="00974577"/>
    <w:rsid w:val="00985597"/>
    <w:rsid w:val="009910CE"/>
    <w:rsid w:val="009928CF"/>
    <w:rsid w:val="009A0ED0"/>
    <w:rsid w:val="009A1979"/>
    <w:rsid w:val="009A69BD"/>
    <w:rsid w:val="009B032E"/>
    <w:rsid w:val="009B30D7"/>
    <w:rsid w:val="009B445A"/>
    <w:rsid w:val="009C229C"/>
    <w:rsid w:val="009C22FA"/>
    <w:rsid w:val="009C3998"/>
    <w:rsid w:val="009C3EC6"/>
    <w:rsid w:val="009D7A94"/>
    <w:rsid w:val="009E1230"/>
    <w:rsid w:val="009F0814"/>
    <w:rsid w:val="00A06B71"/>
    <w:rsid w:val="00A13CBA"/>
    <w:rsid w:val="00A14A4B"/>
    <w:rsid w:val="00A15FBD"/>
    <w:rsid w:val="00A255F2"/>
    <w:rsid w:val="00A25F04"/>
    <w:rsid w:val="00A27A7A"/>
    <w:rsid w:val="00A458F7"/>
    <w:rsid w:val="00A56939"/>
    <w:rsid w:val="00A6234F"/>
    <w:rsid w:val="00A750CA"/>
    <w:rsid w:val="00A8208D"/>
    <w:rsid w:val="00A93BA7"/>
    <w:rsid w:val="00A95CD3"/>
    <w:rsid w:val="00AA2A80"/>
    <w:rsid w:val="00AA5811"/>
    <w:rsid w:val="00AA6E62"/>
    <w:rsid w:val="00AB0A02"/>
    <w:rsid w:val="00AB0D66"/>
    <w:rsid w:val="00AB2FA0"/>
    <w:rsid w:val="00AB5265"/>
    <w:rsid w:val="00AB5CAB"/>
    <w:rsid w:val="00AC2C6D"/>
    <w:rsid w:val="00AC4EAC"/>
    <w:rsid w:val="00AD04F1"/>
    <w:rsid w:val="00AE3102"/>
    <w:rsid w:val="00AE5700"/>
    <w:rsid w:val="00AF615B"/>
    <w:rsid w:val="00B04E05"/>
    <w:rsid w:val="00B15853"/>
    <w:rsid w:val="00B278AB"/>
    <w:rsid w:val="00B36C94"/>
    <w:rsid w:val="00B43C65"/>
    <w:rsid w:val="00B45EB1"/>
    <w:rsid w:val="00B61D45"/>
    <w:rsid w:val="00B67FA6"/>
    <w:rsid w:val="00B70C4C"/>
    <w:rsid w:val="00B83F3E"/>
    <w:rsid w:val="00B91264"/>
    <w:rsid w:val="00BC4A98"/>
    <w:rsid w:val="00BD0A5D"/>
    <w:rsid w:val="00BE558D"/>
    <w:rsid w:val="00BE7EE3"/>
    <w:rsid w:val="00C032C2"/>
    <w:rsid w:val="00C23159"/>
    <w:rsid w:val="00C528B9"/>
    <w:rsid w:val="00C531DA"/>
    <w:rsid w:val="00C65CC2"/>
    <w:rsid w:val="00C769EC"/>
    <w:rsid w:val="00C8143E"/>
    <w:rsid w:val="00C860D9"/>
    <w:rsid w:val="00C8750E"/>
    <w:rsid w:val="00C912F2"/>
    <w:rsid w:val="00C97FD2"/>
    <w:rsid w:val="00CB1A89"/>
    <w:rsid w:val="00CB4864"/>
    <w:rsid w:val="00CB5860"/>
    <w:rsid w:val="00CC202F"/>
    <w:rsid w:val="00CD3BC8"/>
    <w:rsid w:val="00CD7575"/>
    <w:rsid w:val="00CE7CB9"/>
    <w:rsid w:val="00CF0102"/>
    <w:rsid w:val="00CF0FCA"/>
    <w:rsid w:val="00D05833"/>
    <w:rsid w:val="00D128D4"/>
    <w:rsid w:val="00D30727"/>
    <w:rsid w:val="00D3428B"/>
    <w:rsid w:val="00D52150"/>
    <w:rsid w:val="00D61513"/>
    <w:rsid w:val="00D7758D"/>
    <w:rsid w:val="00D847AD"/>
    <w:rsid w:val="00D9663D"/>
    <w:rsid w:val="00DA1BF0"/>
    <w:rsid w:val="00DB585F"/>
    <w:rsid w:val="00DC27A1"/>
    <w:rsid w:val="00DD1B65"/>
    <w:rsid w:val="00DF19D5"/>
    <w:rsid w:val="00DF6EB4"/>
    <w:rsid w:val="00DF7D42"/>
    <w:rsid w:val="00E0483F"/>
    <w:rsid w:val="00E14413"/>
    <w:rsid w:val="00E15257"/>
    <w:rsid w:val="00E1534B"/>
    <w:rsid w:val="00E15631"/>
    <w:rsid w:val="00E22226"/>
    <w:rsid w:val="00E324E1"/>
    <w:rsid w:val="00E37141"/>
    <w:rsid w:val="00E44F2F"/>
    <w:rsid w:val="00E470DE"/>
    <w:rsid w:val="00E472AB"/>
    <w:rsid w:val="00E50B08"/>
    <w:rsid w:val="00E51190"/>
    <w:rsid w:val="00E6252F"/>
    <w:rsid w:val="00E646D6"/>
    <w:rsid w:val="00E711D8"/>
    <w:rsid w:val="00E916B6"/>
    <w:rsid w:val="00EA07AA"/>
    <w:rsid w:val="00EB49E8"/>
    <w:rsid w:val="00EC30A1"/>
    <w:rsid w:val="00EC54AA"/>
    <w:rsid w:val="00ED2977"/>
    <w:rsid w:val="00ED6F52"/>
    <w:rsid w:val="00EE340C"/>
    <w:rsid w:val="00EE3BAA"/>
    <w:rsid w:val="00EF7D0D"/>
    <w:rsid w:val="00F039D3"/>
    <w:rsid w:val="00F06AB1"/>
    <w:rsid w:val="00F53DB6"/>
    <w:rsid w:val="00F64FAA"/>
    <w:rsid w:val="00F86F8B"/>
    <w:rsid w:val="00F919BE"/>
    <w:rsid w:val="00F92025"/>
    <w:rsid w:val="00F962AD"/>
    <w:rsid w:val="00FA0113"/>
    <w:rsid w:val="00FA10A7"/>
    <w:rsid w:val="00FA1A1D"/>
    <w:rsid w:val="00FA23C1"/>
    <w:rsid w:val="00FA2782"/>
    <w:rsid w:val="00FA2FE2"/>
    <w:rsid w:val="00FA4ED7"/>
    <w:rsid w:val="00FB4532"/>
    <w:rsid w:val="00FC3BBD"/>
    <w:rsid w:val="00FD1AFC"/>
    <w:rsid w:val="00FD50E4"/>
    <w:rsid w:val="00FD76E6"/>
    <w:rsid w:val="00FE11AE"/>
    <w:rsid w:val="00FE6047"/>
    <w:rsid w:val="00FF00DC"/>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ＭＳ 明朝" w:hAnsi="Times New Roman" w:cs="Times New Roman"/>
        <w:lang w:val="en-US" w:eastAsia="ja-JP" w:bidi="ar-SA"/>
      </w:rPr>
    </w:rPrDefault>
    <w:pPrDefault/>
  </w:docDefaults>
  <w:latentStyles w:defLockedState="1"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locked="0" w:unhideWhenUsed="0"/>
    <w:lsdException w:name="No Spacing" w:locked="0" w:semiHidden="0" w:uiPriority="1" w:unhideWhenUs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lsdException w:name="Quote" w:locked="0" w:semiHidden="0" w:uiPriority="29" w:unhideWhenUsed="0"/>
    <w:lsdException w:name="Intense Quote" w:locked="0" w:semiHidden="0" w:uiPriority="30" w:unhideWhenUs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lsdException w:name="Intense Emphasis" w:locked="0" w:semiHidden="0" w:uiPriority="21" w:unhideWhenUsed="0"/>
    <w:lsdException w:name="Subtle Reference" w:locked="0" w:semiHidden="0" w:uiPriority="31" w:unhideWhenUsed="0"/>
    <w:lsdException w:name="Intense Reference" w:locked="0" w:semiHidden="0" w:uiPriority="32" w:unhideWhenUsed="0"/>
    <w:lsdException w:name="Book Title" w:locked="0" w:semiHidden="0" w:uiPriority="33" w:unhideWhenUsed="0"/>
    <w:lsdException w:name="Bibliography" w:locked="0" w:uiPriority="37"/>
    <w:lsdException w:name="TOC Heading" w:locked="0" w:uiPriority="39" w:qFormat="1"/>
  </w:latentStyles>
  <w:style w:type="paragraph" w:default="1" w:styleId="a0">
    <w:name w:val="Normal"/>
    <w:rsid w:val="004A6A6A"/>
    <w:rPr>
      <w:rFonts w:ascii="Arial" w:hAnsi="Arial"/>
      <w:sz w:val="22"/>
      <w:szCs w:val="24"/>
      <w:lang w:val="en-GB" w:eastAsia="en-US"/>
    </w:rPr>
  </w:style>
  <w:style w:type="paragraph" w:styleId="1">
    <w:name w:val="heading 1"/>
    <w:basedOn w:val="a0"/>
    <w:next w:val="a1"/>
    <w:link w:val="10"/>
    <w:qFormat/>
    <w:rsid w:val="006328BA"/>
    <w:pPr>
      <w:keepNext/>
      <w:numPr>
        <w:numId w:val="42"/>
      </w:numPr>
      <w:spacing w:before="240" w:after="240"/>
      <w:outlineLvl w:val="0"/>
    </w:pPr>
    <w:rPr>
      <w:b/>
      <w:caps/>
      <w:kern w:val="28"/>
      <w:sz w:val="24"/>
      <w:lang w:eastAsia="de-DE"/>
    </w:rPr>
  </w:style>
  <w:style w:type="paragraph" w:styleId="2">
    <w:name w:val="heading 2"/>
    <w:basedOn w:val="a0"/>
    <w:next w:val="a1"/>
    <w:link w:val="20"/>
    <w:qFormat/>
    <w:rsid w:val="006328BA"/>
    <w:pPr>
      <w:numPr>
        <w:ilvl w:val="1"/>
        <w:numId w:val="42"/>
      </w:numPr>
      <w:spacing w:before="120" w:after="120"/>
      <w:outlineLvl w:val="1"/>
    </w:pPr>
    <w:rPr>
      <w:b/>
      <w:lang/>
    </w:rPr>
  </w:style>
  <w:style w:type="paragraph" w:styleId="3">
    <w:name w:val="heading 3"/>
    <w:basedOn w:val="a0"/>
    <w:next w:val="a1"/>
    <w:link w:val="30"/>
    <w:qFormat/>
    <w:rsid w:val="006328BA"/>
    <w:pPr>
      <w:keepNext/>
      <w:numPr>
        <w:ilvl w:val="2"/>
        <w:numId w:val="42"/>
      </w:numPr>
      <w:spacing w:before="120" w:after="120"/>
      <w:outlineLvl w:val="2"/>
    </w:pPr>
    <w:rPr>
      <w:szCs w:val="20"/>
      <w:lang w:eastAsia="de-DE"/>
    </w:rPr>
  </w:style>
  <w:style w:type="paragraph" w:styleId="4">
    <w:name w:val="heading 4"/>
    <w:basedOn w:val="a0"/>
    <w:next w:val="a2"/>
    <w:link w:val="40"/>
    <w:rsid w:val="006328BA"/>
    <w:pPr>
      <w:keepNext/>
      <w:numPr>
        <w:ilvl w:val="3"/>
        <w:numId w:val="42"/>
      </w:numPr>
      <w:spacing w:before="120" w:after="120"/>
      <w:outlineLvl w:val="3"/>
    </w:pPr>
    <w:rPr>
      <w:szCs w:val="20"/>
      <w:lang w:val="en-US" w:eastAsia="de-DE"/>
    </w:rPr>
  </w:style>
  <w:style w:type="paragraph" w:styleId="5">
    <w:name w:val="heading 5"/>
    <w:basedOn w:val="a0"/>
    <w:next w:val="a0"/>
    <w:link w:val="50"/>
    <w:uiPriority w:val="99"/>
    <w:rsid w:val="004A6A6A"/>
    <w:pPr>
      <w:numPr>
        <w:ilvl w:val="4"/>
        <w:numId w:val="42"/>
      </w:numPr>
      <w:tabs>
        <w:tab w:val="left" w:pos="1276"/>
      </w:tabs>
      <w:spacing w:before="120" w:after="120"/>
      <w:outlineLvl w:val="4"/>
    </w:pPr>
    <w:rPr>
      <w:szCs w:val="20"/>
      <w:lang w:val="de-DE" w:eastAsia="de-DE"/>
    </w:rPr>
  </w:style>
  <w:style w:type="paragraph" w:styleId="6">
    <w:name w:val="heading 6"/>
    <w:basedOn w:val="a0"/>
    <w:next w:val="21"/>
    <w:link w:val="60"/>
    <w:uiPriority w:val="99"/>
    <w:rsid w:val="004A6A6A"/>
    <w:pPr>
      <w:numPr>
        <w:ilvl w:val="5"/>
        <w:numId w:val="42"/>
      </w:numPr>
      <w:tabs>
        <w:tab w:val="left" w:pos="1418"/>
      </w:tabs>
      <w:spacing w:before="120" w:after="120"/>
      <w:outlineLvl w:val="5"/>
    </w:pPr>
    <w:rPr>
      <w:szCs w:val="20"/>
      <w:lang w:val="de-DE" w:eastAsia="de-DE"/>
    </w:rPr>
  </w:style>
  <w:style w:type="paragraph" w:styleId="7">
    <w:name w:val="heading 7"/>
    <w:basedOn w:val="a0"/>
    <w:next w:val="21"/>
    <w:link w:val="70"/>
    <w:uiPriority w:val="99"/>
    <w:rsid w:val="004A6A6A"/>
    <w:pPr>
      <w:numPr>
        <w:ilvl w:val="6"/>
        <w:numId w:val="42"/>
      </w:numPr>
      <w:tabs>
        <w:tab w:val="left" w:pos="1701"/>
      </w:tabs>
      <w:spacing w:before="120" w:after="120"/>
      <w:outlineLvl w:val="6"/>
    </w:pPr>
    <w:rPr>
      <w:szCs w:val="20"/>
      <w:lang w:val="de-DE" w:eastAsia="de-DE"/>
    </w:rPr>
  </w:style>
  <w:style w:type="paragraph" w:styleId="8">
    <w:name w:val="heading 8"/>
    <w:basedOn w:val="a0"/>
    <w:next w:val="21"/>
    <w:link w:val="80"/>
    <w:uiPriority w:val="99"/>
    <w:rsid w:val="004A6A6A"/>
    <w:pPr>
      <w:numPr>
        <w:ilvl w:val="7"/>
        <w:numId w:val="42"/>
      </w:numPr>
      <w:tabs>
        <w:tab w:val="left" w:pos="1985"/>
      </w:tabs>
      <w:spacing w:before="120" w:after="120"/>
      <w:outlineLvl w:val="7"/>
    </w:pPr>
    <w:rPr>
      <w:szCs w:val="20"/>
      <w:lang w:val="de-DE" w:eastAsia="de-DE"/>
    </w:rPr>
  </w:style>
  <w:style w:type="paragraph" w:styleId="9">
    <w:name w:val="heading 9"/>
    <w:basedOn w:val="a0"/>
    <w:next w:val="21"/>
    <w:link w:val="90"/>
    <w:uiPriority w:val="99"/>
    <w:rsid w:val="004A6A6A"/>
    <w:pPr>
      <w:numPr>
        <w:ilvl w:val="8"/>
        <w:numId w:val="42"/>
      </w:numPr>
      <w:tabs>
        <w:tab w:val="left" w:pos="2268"/>
      </w:tabs>
      <w:spacing w:before="120" w:after="120"/>
      <w:outlineLvl w:val="8"/>
    </w:pPr>
    <w:rPr>
      <w:szCs w:val="20"/>
      <w:lang w:val="de-DE" w:eastAsia="de-DE"/>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link w:val="1"/>
    <w:locked/>
    <w:rsid w:val="000213B0"/>
    <w:rPr>
      <w:rFonts w:ascii="Arial" w:hAnsi="Arial"/>
      <w:b/>
      <w:caps/>
      <w:kern w:val="28"/>
      <w:sz w:val="24"/>
      <w:szCs w:val="24"/>
      <w:lang w:eastAsia="de-DE"/>
    </w:rPr>
  </w:style>
  <w:style w:type="character" w:customStyle="1" w:styleId="20">
    <w:name w:val="見出し 2 (文字)"/>
    <w:link w:val="2"/>
    <w:locked/>
    <w:rsid w:val="000213B0"/>
    <w:rPr>
      <w:rFonts w:ascii="Arial" w:hAnsi="Arial"/>
      <w:b/>
      <w:sz w:val="22"/>
      <w:szCs w:val="24"/>
      <w:lang w:eastAsia="en-US"/>
    </w:rPr>
  </w:style>
  <w:style w:type="character" w:customStyle="1" w:styleId="30">
    <w:name w:val="見出し 3 (文字)"/>
    <w:link w:val="3"/>
    <w:locked/>
    <w:rsid w:val="000213B0"/>
    <w:rPr>
      <w:rFonts w:ascii="Arial" w:hAnsi="Arial"/>
      <w:sz w:val="22"/>
      <w:lang w:eastAsia="de-DE"/>
    </w:rPr>
  </w:style>
  <w:style w:type="character" w:customStyle="1" w:styleId="40">
    <w:name w:val="見出し 4 (文字)"/>
    <w:link w:val="4"/>
    <w:locked/>
    <w:rsid w:val="000213B0"/>
    <w:rPr>
      <w:rFonts w:ascii="Arial" w:hAnsi="Arial"/>
      <w:sz w:val="22"/>
      <w:lang w:val="en-US" w:eastAsia="de-DE"/>
    </w:rPr>
  </w:style>
  <w:style w:type="character" w:customStyle="1" w:styleId="50">
    <w:name w:val="見出し 5 (文字)"/>
    <w:link w:val="5"/>
    <w:uiPriority w:val="99"/>
    <w:locked/>
    <w:rsid w:val="000213B0"/>
    <w:rPr>
      <w:rFonts w:ascii="Arial" w:hAnsi="Arial"/>
      <w:sz w:val="22"/>
      <w:lang w:val="de-DE" w:eastAsia="de-DE"/>
    </w:rPr>
  </w:style>
  <w:style w:type="character" w:customStyle="1" w:styleId="60">
    <w:name w:val="見出し 6 (文字)"/>
    <w:link w:val="6"/>
    <w:uiPriority w:val="99"/>
    <w:locked/>
    <w:rsid w:val="000213B0"/>
    <w:rPr>
      <w:rFonts w:ascii="Arial" w:hAnsi="Arial"/>
      <w:sz w:val="22"/>
      <w:lang w:val="de-DE" w:eastAsia="de-DE"/>
    </w:rPr>
  </w:style>
  <w:style w:type="character" w:customStyle="1" w:styleId="70">
    <w:name w:val="見出し 7 (文字)"/>
    <w:link w:val="7"/>
    <w:uiPriority w:val="99"/>
    <w:locked/>
    <w:rsid w:val="000213B0"/>
    <w:rPr>
      <w:rFonts w:ascii="Arial" w:hAnsi="Arial"/>
      <w:sz w:val="22"/>
      <w:lang w:val="de-DE" w:eastAsia="de-DE"/>
    </w:rPr>
  </w:style>
  <w:style w:type="character" w:customStyle="1" w:styleId="80">
    <w:name w:val="見出し 8 (文字)"/>
    <w:link w:val="8"/>
    <w:uiPriority w:val="99"/>
    <w:locked/>
    <w:rsid w:val="000213B0"/>
    <w:rPr>
      <w:rFonts w:ascii="Arial" w:hAnsi="Arial"/>
      <w:sz w:val="22"/>
      <w:lang w:val="de-DE" w:eastAsia="de-DE"/>
    </w:rPr>
  </w:style>
  <w:style w:type="character" w:customStyle="1" w:styleId="90">
    <w:name w:val="見出し 9 (文字)"/>
    <w:link w:val="9"/>
    <w:uiPriority w:val="99"/>
    <w:locked/>
    <w:rsid w:val="000213B0"/>
    <w:rPr>
      <w:rFonts w:ascii="Arial" w:hAnsi="Arial"/>
      <w:sz w:val="22"/>
      <w:lang w:val="de-DE" w:eastAsia="de-DE"/>
    </w:rPr>
  </w:style>
  <w:style w:type="paragraph" w:styleId="a1">
    <w:name w:val="Body Text"/>
    <w:basedOn w:val="a0"/>
    <w:link w:val="a6"/>
    <w:qFormat/>
    <w:rsid w:val="00E646D6"/>
    <w:pPr>
      <w:spacing w:after="120"/>
      <w:jc w:val="both"/>
    </w:pPr>
    <w:rPr>
      <w:lang/>
    </w:rPr>
  </w:style>
  <w:style w:type="character" w:customStyle="1" w:styleId="a6">
    <w:name w:val="本文 (文字)"/>
    <w:link w:val="a1"/>
    <w:locked/>
    <w:rsid w:val="00DF6EB4"/>
    <w:rPr>
      <w:rFonts w:ascii="Arial" w:hAnsi="Arial"/>
      <w:sz w:val="22"/>
      <w:szCs w:val="24"/>
      <w:lang w:eastAsia="en-US"/>
    </w:rPr>
  </w:style>
  <w:style w:type="paragraph" w:styleId="a7">
    <w:name w:val="footnote text"/>
    <w:basedOn w:val="a0"/>
    <w:link w:val="a8"/>
    <w:uiPriority w:val="99"/>
    <w:semiHidden/>
    <w:rsid w:val="008F0A0D"/>
    <w:pPr>
      <w:tabs>
        <w:tab w:val="left" w:pos="567"/>
      </w:tabs>
      <w:ind w:left="567" w:hanging="567"/>
      <w:jc w:val="both"/>
    </w:pPr>
    <w:rPr>
      <w:sz w:val="20"/>
      <w:szCs w:val="20"/>
    </w:rPr>
  </w:style>
  <w:style w:type="character" w:customStyle="1" w:styleId="a8">
    <w:name w:val="脚注文字列 (文字)"/>
    <w:link w:val="a7"/>
    <w:uiPriority w:val="99"/>
    <w:semiHidden/>
    <w:locked/>
    <w:rsid w:val="008F0A0D"/>
    <w:rPr>
      <w:rFonts w:ascii="Arial" w:hAnsi="Arial"/>
      <w:sz w:val="20"/>
      <w:szCs w:val="20"/>
      <w:lang w:val="en-GB" w:eastAsia="en-US"/>
    </w:rPr>
  </w:style>
  <w:style w:type="character" w:styleId="a9">
    <w:name w:val="footnote reference"/>
    <w:uiPriority w:val="99"/>
    <w:semiHidden/>
    <w:rsid w:val="008F0A0D"/>
    <w:rPr>
      <w:rFonts w:ascii="Arial" w:hAnsi="Arial" w:cs="Times New Roman"/>
      <w:sz w:val="20"/>
      <w:vertAlign w:val="superscript"/>
    </w:rPr>
  </w:style>
  <w:style w:type="paragraph" w:styleId="aa">
    <w:name w:val="header"/>
    <w:basedOn w:val="a0"/>
    <w:link w:val="ab"/>
    <w:rsid w:val="004A6A6A"/>
    <w:pPr>
      <w:tabs>
        <w:tab w:val="center" w:pos="4820"/>
        <w:tab w:val="right" w:pos="9639"/>
      </w:tabs>
    </w:pPr>
    <w:rPr>
      <w:rFonts w:eastAsia="Times New Roman"/>
      <w:sz w:val="24"/>
      <w:lang/>
    </w:rPr>
  </w:style>
  <w:style w:type="character" w:customStyle="1" w:styleId="ab">
    <w:name w:val="ヘッダー (文字)"/>
    <w:link w:val="aa"/>
    <w:locked/>
    <w:rsid w:val="000213B0"/>
    <w:rPr>
      <w:rFonts w:ascii="Arial" w:eastAsia="Times New Roman" w:hAnsi="Arial" w:cs="Times New Roman"/>
      <w:sz w:val="24"/>
      <w:szCs w:val="24"/>
    </w:rPr>
  </w:style>
  <w:style w:type="paragraph" w:styleId="ac">
    <w:name w:val="Quote"/>
    <w:basedOn w:val="a0"/>
    <w:link w:val="ad"/>
    <w:uiPriority w:val="99"/>
    <w:rsid w:val="004A6A6A"/>
    <w:pPr>
      <w:spacing w:before="60" w:after="60"/>
      <w:ind w:left="567" w:right="935"/>
      <w:jc w:val="both"/>
    </w:pPr>
    <w:rPr>
      <w:i/>
      <w:sz w:val="24"/>
      <w:lang/>
    </w:rPr>
  </w:style>
  <w:style w:type="character" w:customStyle="1" w:styleId="ad">
    <w:name w:val="引用文 (文字)"/>
    <w:link w:val="ac"/>
    <w:uiPriority w:val="99"/>
    <w:locked/>
    <w:rsid w:val="000213B0"/>
    <w:rPr>
      <w:rFonts w:ascii="Arial" w:hAnsi="Arial" w:cs="Times New Roman"/>
      <w:i/>
      <w:sz w:val="24"/>
      <w:szCs w:val="24"/>
      <w:lang w:eastAsia="en-US"/>
    </w:rPr>
  </w:style>
  <w:style w:type="paragraph" w:styleId="ae">
    <w:name w:val="List Bullet"/>
    <w:basedOn w:val="a0"/>
    <w:autoRedefine/>
    <w:uiPriority w:val="99"/>
    <w:rsid w:val="004A6A6A"/>
    <w:pPr>
      <w:spacing w:before="60" w:after="80"/>
      <w:ind w:left="354"/>
    </w:pPr>
  </w:style>
  <w:style w:type="paragraph" w:styleId="af">
    <w:name w:val="Title"/>
    <w:basedOn w:val="a0"/>
    <w:link w:val="af0"/>
    <w:uiPriority w:val="99"/>
    <w:qFormat/>
    <w:rsid w:val="004A6A6A"/>
    <w:pPr>
      <w:spacing w:before="120" w:after="240"/>
      <w:jc w:val="center"/>
      <w:outlineLvl w:val="0"/>
    </w:pPr>
    <w:rPr>
      <w:rFonts w:ascii="Times New Roman" w:hAnsi="Times New Roman"/>
      <w:b/>
      <w:bCs/>
      <w:kern w:val="28"/>
      <w:sz w:val="32"/>
      <w:szCs w:val="32"/>
      <w:lang/>
    </w:rPr>
  </w:style>
  <w:style w:type="character" w:customStyle="1" w:styleId="af0">
    <w:name w:val="表題 (文字)"/>
    <w:link w:val="af"/>
    <w:uiPriority w:val="99"/>
    <w:locked/>
    <w:rsid w:val="000213B0"/>
    <w:rPr>
      <w:rFonts w:cs="Arial"/>
      <w:b/>
      <w:bCs/>
      <w:kern w:val="28"/>
      <w:sz w:val="32"/>
      <w:szCs w:val="32"/>
      <w:lang w:eastAsia="en-US"/>
    </w:rPr>
  </w:style>
  <w:style w:type="paragraph" w:styleId="af1">
    <w:name w:val="footer"/>
    <w:basedOn w:val="a0"/>
    <w:link w:val="af2"/>
    <w:uiPriority w:val="99"/>
    <w:rsid w:val="004A6A6A"/>
    <w:pPr>
      <w:tabs>
        <w:tab w:val="center" w:pos="4820"/>
        <w:tab w:val="right" w:pos="9639"/>
      </w:tabs>
    </w:pPr>
    <w:rPr>
      <w:sz w:val="24"/>
      <w:lang/>
    </w:rPr>
  </w:style>
  <w:style w:type="character" w:customStyle="1" w:styleId="af2">
    <w:name w:val="フッター (文字)"/>
    <w:link w:val="af1"/>
    <w:uiPriority w:val="99"/>
    <w:locked/>
    <w:rsid w:val="000213B0"/>
    <w:rPr>
      <w:rFonts w:ascii="Arial" w:hAnsi="Arial" w:cs="Times New Roman"/>
      <w:sz w:val="24"/>
      <w:szCs w:val="24"/>
      <w:lang w:eastAsia="en-US"/>
    </w:rPr>
  </w:style>
  <w:style w:type="character" w:styleId="af3">
    <w:name w:val="page number"/>
    <w:uiPriority w:val="99"/>
    <w:rsid w:val="004A6A6A"/>
    <w:rPr>
      <w:rFonts w:cs="Times New Roman"/>
    </w:rPr>
  </w:style>
  <w:style w:type="paragraph" w:styleId="22">
    <w:name w:val="Body Text 2"/>
    <w:basedOn w:val="a0"/>
    <w:link w:val="23"/>
    <w:uiPriority w:val="99"/>
    <w:rsid w:val="00DF6EB4"/>
    <w:pPr>
      <w:autoSpaceDE w:val="0"/>
      <w:autoSpaceDN w:val="0"/>
      <w:adjustRightInd w:val="0"/>
      <w:spacing w:before="180"/>
      <w:ind w:left="720"/>
    </w:pPr>
    <w:rPr>
      <w:sz w:val="24"/>
      <w:lang/>
    </w:rPr>
  </w:style>
  <w:style w:type="character" w:customStyle="1" w:styleId="23">
    <w:name w:val="本文 2 (文字)"/>
    <w:link w:val="22"/>
    <w:uiPriority w:val="99"/>
    <w:semiHidden/>
    <w:locked/>
    <w:rsid w:val="000213B0"/>
    <w:rPr>
      <w:rFonts w:ascii="Arial" w:hAnsi="Arial" w:cs="Times New Roman"/>
      <w:sz w:val="24"/>
      <w:szCs w:val="24"/>
      <w:lang w:eastAsia="en-US"/>
    </w:rPr>
  </w:style>
  <w:style w:type="paragraph" w:styleId="31">
    <w:name w:val="Body Text 3"/>
    <w:basedOn w:val="a0"/>
    <w:link w:val="32"/>
    <w:uiPriority w:val="99"/>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sz w:val="16"/>
      <w:szCs w:val="16"/>
      <w:lang/>
    </w:rPr>
  </w:style>
  <w:style w:type="character" w:customStyle="1" w:styleId="32">
    <w:name w:val="本文 3 (文字)"/>
    <w:link w:val="31"/>
    <w:uiPriority w:val="99"/>
    <w:semiHidden/>
    <w:locked/>
    <w:rsid w:val="000213B0"/>
    <w:rPr>
      <w:rFonts w:ascii="Arial" w:hAnsi="Arial" w:cs="Times New Roman"/>
      <w:sz w:val="16"/>
      <w:szCs w:val="16"/>
      <w:lang w:eastAsia="en-US"/>
    </w:rPr>
  </w:style>
  <w:style w:type="paragraph" w:styleId="af4">
    <w:name w:val="Subtitle"/>
    <w:basedOn w:val="a0"/>
    <w:link w:val="af5"/>
    <w:uiPriority w:val="99"/>
    <w:qFormat/>
    <w:rsid w:val="004A6A6A"/>
    <w:pPr>
      <w:spacing w:after="60"/>
      <w:jc w:val="center"/>
      <w:outlineLvl w:val="1"/>
    </w:pPr>
    <w:rPr>
      <w:sz w:val="24"/>
      <w:lang/>
    </w:rPr>
  </w:style>
  <w:style w:type="character" w:customStyle="1" w:styleId="af5">
    <w:name w:val="副題 (文字)"/>
    <w:link w:val="af4"/>
    <w:uiPriority w:val="99"/>
    <w:locked/>
    <w:rsid w:val="000213B0"/>
    <w:rPr>
      <w:rFonts w:ascii="Arial" w:hAnsi="Arial" w:cs="Arial"/>
      <w:sz w:val="24"/>
      <w:szCs w:val="24"/>
      <w:lang w:eastAsia="en-US"/>
    </w:rPr>
  </w:style>
  <w:style w:type="paragraph" w:styleId="11">
    <w:name w:val="toc 1"/>
    <w:basedOn w:val="a0"/>
    <w:next w:val="a0"/>
    <w:autoRedefine/>
    <w:uiPriority w:val="39"/>
    <w:rsid w:val="004A6A6A"/>
    <w:pPr>
      <w:tabs>
        <w:tab w:val="left" w:pos="567"/>
        <w:tab w:val="left" w:pos="1418"/>
        <w:tab w:val="right" w:pos="9639"/>
      </w:tabs>
      <w:spacing w:before="360"/>
      <w:ind w:left="1418" w:hanging="1418"/>
      <w:jc w:val="both"/>
    </w:pPr>
    <w:rPr>
      <w:rFonts w:cs="Arial"/>
      <w:b/>
      <w:bCs/>
      <w:caps/>
    </w:rPr>
  </w:style>
  <w:style w:type="paragraph" w:styleId="24">
    <w:name w:val="toc 2"/>
    <w:basedOn w:val="a0"/>
    <w:next w:val="a0"/>
    <w:uiPriority w:val="39"/>
    <w:rsid w:val="004A6A6A"/>
    <w:pPr>
      <w:tabs>
        <w:tab w:val="left" w:pos="851"/>
        <w:tab w:val="right" w:pos="9639"/>
      </w:tabs>
      <w:spacing w:before="240" w:after="120"/>
    </w:pPr>
    <w:rPr>
      <w:bCs/>
      <w:szCs w:val="20"/>
    </w:rPr>
  </w:style>
  <w:style w:type="paragraph" w:styleId="33">
    <w:name w:val="toc 3"/>
    <w:basedOn w:val="a0"/>
    <w:next w:val="a0"/>
    <w:uiPriority w:val="99"/>
    <w:rsid w:val="004A6A6A"/>
    <w:pPr>
      <w:tabs>
        <w:tab w:val="left" w:pos="1701"/>
        <w:tab w:val="right" w:pos="9639"/>
      </w:tabs>
      <w:ind w:left="851"/>
    </w:pPr>
    <w:rPr>
      <w:sz w:val="20"/>
      <w:szCs w:val="20"/>
    </w:rPr>
  </w:style>
  <w:style w:type="paragraph" w:styleId="41">
    <w:name w:val="toc 4"/>
    <w:basedOn w:val="a0"/>
    <w:next w:val="a0"/>
    <w:autoRedefine/>
    <w:uiPriority w:val="99"/>
    <w:rsid w:val="004A6A6A"/>
    <w:pPr>
      <w:ind w:left="480"/>
    </w:pPr>
    <w:rPr>
      <w:sz w:val="20"/>
      <w:szCs w:val="20"/>
    </w:rPr>
  </w:style>
  <w:style w:type="paragraph" w:styleId="51">
    <w:name w:val="toc 5"/>
    <w:basedOn w:val="a0"/>
    <w:next w:val="a0"/>
    <w:autoRedefine/>
    <w:uiPriority w:val="99"/>
    <w:rsid w:val="004A6A6A"/>
    <w:pPr>
      <w:ind w:left="720"/>
    </w:pPr>
    <w:rPr>
      <w:sz w:val="20"/>
      <w:szCs w:val="20"/>
    </w:rPr>
  </w:style>
  <w:style w:type="paragraph" w:styleId="61">
    <w:name w:val="toc 6"/>
    <w:basedOn w:val="a0"/>
    <w:next w:val="a0"/>
    <w:autoRedefine/>
    <w:uiPriority w:val="99"/>
    <w:semiHidden/>
    <w:rsid w:val="004A6A6A"/>
    <w:pPr>
      <w:ind w:left="960"/>
    </w:pPr>
    <w:rPr>
      <w:sz w:val="20"/>
      <w:szCs w:val="20"/>
    </w:rPr>
  </w:style>
  <w:style w:type="paragraph" w:styleId="71">
    <w:name w:val="toc 7"/>
    <w:basedOn w:val="a0"/>
    <w:next w:val="a0"/>
    <w:autoRedefine/>
    <w:uiPriority w:val="99"/>
    <w:semiHidden/>
    <w:rsid w:val="004A6A6A"/>
    <w:pPr>
      <w:ind w:left="1200"/>
    </w:pPr>
    <w:rPr>
      <w:sz w:val="20"/>
      <w:szCs w:val="20"/>
    </w:rPr>
  </w:style>
  <w:style w:type="paragraph" w:styleId="81">
    <w:name w:val="toc 8"/>
    <w:basedOn w:val="a0"/>
    <w:next w:val="a0"/>
    <w:autoRedefine/>
    <w:uiPriority w:val="99"/>
    <w:semiHidden/>
    <w:rsid w:val="004A6A6A"/>
    <w:pPr>
      <w:ind w:left="1440"/>
    </w:pPr>
    <w:rPr>
      <w:sz w:val="20"/>
      <w:szCs w:val="20"/>
    </w:rPr>
  </w:style>
  <w:style w:type="paragraph" w:styleId="91">
    <w:name w:val="toc 9"/>
    <w:basedOn w:val="a0"/>
    <w:next w:val="a0"/>
    <w:autoRedefine/>
    <w:uiPriority w:val="99"/>
    <w:semiHidden/>
    <w:rsid w:val="004A6A6A"/>
    <w:pPr>
      <w:ind w:left="1680"/>
    </w:pPr>
    <w:rPr>
      <w:sz w:val="20"/>
      <w:szCs w:val="20"/>
    </w:rPr>
  </w:style>
  <w:style w:type="character" w:styleId="af6">
    <w:name w:val="Hyperlink"/>
    <w:uiPriority w:val="99"/>
    <w:rsid w:val="004A6A6A"/>
    <w:rPr>
      <w:rFonts w:cs="Times New Roman"/>
      <w:color w:val="0000FF"/>
      <w:u w:val="single"/>
    </w:rPr>
  </w:style>
  <w:style w:type="paragraph" w:customStyle="1" w:styleId="THECOUNCIL">
    <w:name w:val="THE COUNCIL"/>
    <w:basedOn w:val="a1"/>
    <w:uiPriority w:val="99"/>
    <w:rsid w:val="004A6A6A"/>
    <w:rPr>
      <w:b/>
      <w:sz w:val="28"/>
    </w:rPr>
  </w:style>
  <w:style w:type="paragraph" w:customStyle="1" w:styleId="Recallings">
    <w:name w:val="Recallings"/>
    <w:basedOn w:val="a1"/>
    <w:uiPriority w:val="99"/>
    <w:rsid w:val="004A6A6A"/>
    <w:pPr>
      <w:spacing w:before="240"/>
      <w:ind w:left="425"/>
    </w:pPr>
    <w:rPr>
      <w:rFonts w:cs="Arial"/>
    </w:rPr>
  </w:style>
  <w:style w:type="paragraph" w:customStyle="1" w:styleId="RecommendsNo">
    <w:name w:val="Recommends No"/>
    <w:basedOn w:val="a0"/>
    <w:uiPriority w:val="99"/>
    <w:rsid w:val="004A6A6A"/>
    <w:pPr>
      <w:spacing w:after="120"/>
      <w:ind w:left="992" w:hanging="567"/>
      <w:jc w:val="both"/>
    </w:pPr>
  </w:style>
  <w:style w:type="paragraph" w:styleId="af7">
    <w:name w:val="List Number"/>
    <w:basedOn w:val="a0"/>
    <w:uiPriority w:val="99"/>
    <w:rsid w:val="004A6A6A"/>
    <w:pPr>
      <w:tabs>
        <w:tab w:val="num" w:pos="360"/>
      </w:tabs>
      <w:ind w:left="360" w:hanging="360"/>
    </w:pPr>
  </w:style>
  <w:style w:type="paragraph" w:styleId="25">
    <w:name w:val="List Number 2"/>
    <w:basedOn w:val="a0"/>
    <w:uiPriority w:val="99"/>
    <w:rsid w:val="004A6A6A"/>
    <w:pPr>
      <w:tabs>
        <w:tab w:val="num" w:pos="720"/>
      </w:tabs>
      <w:ind w:left="720" w:hanging="360"/>
    </w:pPr>
  </w:style>
  <w:style w:type="paragraph" w:styleId="a2">
    <w:name w:val="Body Text Indent"/>
    <w:basedOn w:val="a0"/>
    <w:link w:val="af8"/>
    <w:uiPriority w:val="99"/>
    <w:rsid w:val="004A6A6A"/>
    <w:pPr>
      <w:spacing w:after="120"/>
      <w:ind w:left="567"/>
    </w:pPr>
    <w:rPr>
      <w:sz w:val="24"/>
      <w:lang/>
    </w:rPr>
  </w:style>
  <w:style w:type="character" w:customStyle="1" w:styleId="af8">
    <w:name w:val="本文インデント (文字)"/>
    <w:link w:val="a2"/>
    <w:uiPriority w:val="99"/>
    <w:locked/>
    <w:rsid w:val="000213B0"/>
    <w:rPr>
      <w:rFonts w:ascii="Arial" w:hAnsi="Arial" w:cs="Times New Roman"/>
      <w:sz w:val="24"/>
      <w:szCs w:val="24"/>
      <w:lang w:eastAsia="en-US"/>
    </w:rPr>
  </w:style>
  <w:style w:type="paragraph" w:styleId="26">
    <w:name w:val="Body Text First Indent 2"/>
    <w:aliases w:val="Body Text Second Indent"/>
    <w:basedOn w:val="a0"/>
    <w:link w:val="27"/>
    <w:uiPriority w:val="99"/>
    <w:rsid w:val="00DF6EB4"/>
    <w:pPr>
      <w:ind w:left="720"/>
      <w:jc w:val="both"/>
    </w:pPr>
    <w:rPr>
      <w:sz w:val="24"/>
      <w:lang/>
    </w:rPr>
  </w:style>
  <w:style w:type="character" w:customStyle="1" w:styleId="27">
    <w:name w:val="本文字下げ 2 (文字)"/>
    <w:aliases w:val="Body Text Second Indent (文字)"/>
    <w:link w:val="26"/>
    <w:uiPriority w:val="99"/>
    <w:semiHidden/>
    <w:locked/>
    <w:rsid w:val="000213B0"/>
    <w:rPr>
      <w:rFonts w:ascii="Arial" w:hAnsi="Arial" w:cs="Times New Roman"/>
      <w:sz w:val="24"/>
      <w:szCs w:val="24"/>
      <w:lang w:eastAsia="en-US"/>
    </w:rPr>
  </w:style>
  <w:style w:type="paragraph" w:styleId="21">
    <w:name w:val="Body Text Indent 2"/>
    <w:basedOn w:val="a0"/>
    <w:link w:val="28"/>
    <w:uiPriority w:val="99"/>
    <w:rsid w:val="004A6A6A"/>
    <w:pPr>
      <w:spacing w:after="120"/>
      <w:ind w:left="1134"/>
      <w:jc w:val="both"/>
    </w:pPr>
    <w:rPr>
      <w:sz w:val="24"/>
      <w:lang w:eastAsia="de-DE"/>
    </w:rPr>
  </w:style>
  <w:style w:type="character" w:customStyle="1" w:styleId="28">
    <w:name w:val="本文インデント 2 (文字)"/>
    <w:link w:val="21"/>
    <w:uiPriority w:val="99"/>
    <w:locked/>
    <w:rsid w:val="003C44EB"/>
    <w:rPr>
      <w:rFonts w:ascii="Arial" w:hAnsi="Arial" w:cs="Times New Roman"/>
      <w:sz w:val="24"/>
      <w:szCs w:val="24"/>
      <w:lang w:eastAsia="de-DE"/>
    </w:rPr>
  </w:style>
  <w:style w:type="paragraph" w:styleId="af9">
    <w:name w:val="Body Text First Indent"/>
    <w:basedOn w:val="a0"/>
    <w:link w:val="afa"/>
    <w:uiPriority w:val="99"/>
    <w:rsid w:val="00DF6EB4"/>
    <w:pPr>
      <w:spacing w:after="120"/>
      <w:ind w:left="851"/>
      <w:jc w:val="both"/>
    </w:pPr>
    <w:rPr>
      <w:lang/>
    </w:rPr>
  </w:style>
  <w:style w:type="character" w:customStyle="1" w:styleId="afa">
    <w:name w:val="本文字下げ (文字)"/>
    <w:link w:val="af9"/>
    <w:uiPriority w:val="99"/>
    <w:semiHidden/>
    <w:locked/>
    <w:rsid w:val="000213B0"/>
    <w:rPr>
      <w:rFonts w:ascii="Arial" w:hAnsi="Arial"/>
      <w:sz w:val="22"/>
      <w:szCs w:val="24"/>
      <w:lang w:eastAsia="en-US"/>
    </w:rPr>
  </w:style>
  <w:style w:type="paragraph" w:customStyle="1" w:styleId="Bullet1">
    <w:name w:val="Bullet 1"/>
    <w:basedOn w:val="a0"/>
    <w:uiPriority w:val="99"/>
    <w:rsid w:val="0048570D"/>
    <w:pPr>
      <w:numPr>
        <w:numId w:val="19"/>
      </w:numPr>
      <w:spacing w:after="120"/>
      <w:jc w:val="both"/>
      <w:outlineLvl w:val="0"/>
    </w:pPr>
    <w:rPr>
      <w:rFonts w:cs="Arial"/>
      <w:szCs w:val="22"/>
      <w:lang w:val="en-AU" w:eastAsia="en-GB"/>
    </w:rPr>
  </w:style>
  <w:style w:type="paragraph" w:customStyle="1" w:styleId="Bullet1text">
    <w:name w:val="Bullet 1 text"/>
    <w:basedOn w:val="a0"/>
    <w:uiPriority w:val="99"/>
    <w:rsid w:val="004A6A6A"/>
    <w:pPr>
      <w:suppressAutoHyphens/>
      <w:spacing w:after="120"/>
      <w:ind w:left="1134"/>
      <w:jc w:val="both"/>
    </w:pPr>
    <w:rPr>
      <w:rFonts w:cs="Arial"/>
      <w:szCs w:val="22"/>
      <w:lang w:val="fr-FR" w:eastAsia="en-GB"/>
    </w:rPr>
  </w:style>
  <w:style w:type="paragraph" w:customStyle="1" w:styleId="Bullet2">
    <w:name w:val="Bullet 2"/>
    <w:basedOn w:val="a0"/>
    <w:uiPriority w:val="99"/>
    <w:rsid w:val="004A6A6A"/>
    <w:pPr>
      <w:numPr>
        <w:numId w:val="20"/>
      </w:numPr>
      <w:tabs>
        <w:tab w:val="left" w:pos="1701"/>
      </w:tabs>
      <w:spacing w:after="120"/>
      <w:jc w:val="both"/>
    </w:pPr>
    <w:rPr>
      <w:rFonts w:cs="Arial"/>
      <w:szCs w:val="22"/>
      <w:lang w:eastAsia="en-GB"/>
    </w:rPr>
  </w:style>
  <w:style w:type="paragraph" w:customStyle="1" w:styleId="Bullet2text">
    <w:name w:val="Bullet 2 text"/>
    <w:basedOn w:val="a0"/>
    <w:uiPriority w:val="99"/>
    <w:rsid w:val="004A6A6A"/>
    <w:pPr>
      <w:suppressAutoHyphens/>
      <w:spacing w:after="120"/>
      <w:ind w:left="1701"/>
      <w:jc w:val="both"/>
    </w:pPr>
    <w:rPr>
      <w:rFonts w:cs="Arial"/>
      <w:szCs w:val="22"/>
      <w:lang w:eastAsia="en-GB"/>
    </w:rPr>
  </w:style>
  <w:style w:type="paragraph" w:customStyle="1" w:styleId="Bullet3">
    <w:name w:val="Bullet 3"/>
    <w:basedOn w:val="a0"/>
    <w:uiPriority w:val="99"/>
    <w:rsid w:val="004A6A6A"/>
    <w:pPr>
      <w:numPr>
        <w:numId w:val="21"/>
      </w:numPr>
      <w:tabs>
        <w:tab w:val="left" w:pos="2268"/>
      </w:tabs>
      <w:spacing w:after="60"/>
      <w:jc w:val="both"/>
    </w:pPr>
    <w:rPr>
      <w:rFonts w:cs="Arial"/>
      <w:sz w:val="20"/>
      <w:szCs w:val="22"/>
      <w:lang w:eastAsia="en-GB"/>
    </w:rPr>
  </w:style>
  <w:style w:type="paragraph" w:customStyle="1" w:styleId="Bullet3text">
    <w:name w:val="Bullet 3 text"/>
    <w:basedOn w:val="a0"/>
    <w:uiPriority w:val="99"/>
    <w:rsid w:val="004A6A6A"/>
    <w:pPr>
      <w:suppressAutoHyphens/>
      <w:spacing w:after="60"/>
      <w:ind w:left="2268"/>
    </w:pPr>
    <w:rPr>
      <w:rFonts w:cs="Arial"/>
      <w:sz w:val="20"/>
      <w:szCs w:val="22"/>
      <w:lang w:eastAsia="en-GB"/>
    </w:rPr>
  </w:style>
  <w:style w:type="paragraph" w:customStyle="1" w:styleId="Figure">
    <w:name w:val="Figure_#"/>
    <w:basedOn w:val="a0"/>
    <w:next w:val="a0"/>
    <w:uiPriority w:val="99"/>
    <w:rsid w:val="004A6A6A"/>
    <w:pPr>
      <w:numPr>
        <w:numId w:val="22"/>
      </w:numPr>
      <w:spacing w:before="120" w:after="120"/>
      <w:jc w:val="center"/>
    </w:pPr>
    <w:rPr>
      <w:i/>
      <w:szCs w:val="20"/>
      <w:lang w:eastAsia="en-GB"/>
    </w:rPr>
  </w:style>
  <w:style w:type="paragraph" w:customStyle="1" w:styleId="List1">
    <w:name w:val="List 1"/>
    <w:basedOn w:val="a0"/>
    <w:uiPriority w:val="99"/>
    <w:rsid w:val="004A6A6A"/>
    <w:pPr>
      <w:numPr>
        <w:numId w:val="24"/>
      </w:numPr>
      <w:spacing w:after="120"/>
      <w:jc w:val="both"/>
    </w:pPr>
    <w:rPr>
      <w:lang w:eastAsia="ja-JP"/>
    </w:rPr>
  </w:style>
  <w:style w:type="paragraph" w:customStyle="1" w:styleId="List1indent">
    <w:name w:val="List 1 indent"/>
    <w:basedOn w:val="a0"/>
    <w:uiPriority w:val="99"/>
    <w:rsid w:val="00DF6EB4"/>
    <w:pPr>
      <w:numPr>
        <w:ilvl w:val="1"/>
        <w:numId w:val="10"/>
      </w:numPr>
      <w:spacing w:after="120"/>
      <w:jc w:val="both"/>
    </w:pPr>
    <w:rPr>
      <w:szCs w:val="20"/>
      <w:lang w:eastAsia="en-GB"/>
    </w:rPr>
  </w:style>
  <w:style w:type="paragraph" w:customStyle="1" w:styleId="List1indent2">
    <w:name w:val="List 1 indent 2"/>
    <w:basedOn w:val="a0"/>
    <w:uiPriority w:val="99"/>
    <w:rsid w:val="004A6A6A"/>
    <w:pPr>
      <w:widowControl w:val="0"/>
      <w:numPr>
        <w:ilvl w:val="2"/>
        <w:numId w:val="24"/>
      </w:numPr>
      <w:autoSpaceDE w:val="0"/>
      <w:autoSpaceDN w:val="0"/>
      <w:adjustRightInd w:val="0"/>
      <w:spacing w:after="120"/>
      <w:jc w:val="both"/>
    </w:pPr>
    <w:rPr>
      <w:rFonts w:cs="Arial"/>
      <w:sz w:val="20"/>
      <w:szCs w:val="20"/>
      <w:lang w:eastAsia="en-GB"/>
    </w:rPr>
  </w:style>
  <w:style w:type="paragraph" w:customStyle="1" w:styleId="List1indent2text">
    <w:name w:val="List 1 indent 2 text"/>
    <w:basedOn w:val="a0"/>
    <w:uiPriority w:val="99"/>
    <w:rsid w:val="004A6A6A"/>
    <w:pPr>
      <w:spacing w:after="60"/>
      <w:ind w:left="1701"/>
      <w:jc w:val="both"/>
    </w:pPr>
    <w:rPr>
      <w:rFonts w:cs="Arial"/>
      <w:sz w:val="20"/>
      <w:szCs w:val="22"/>
      <w:lang w:eastAsia="en-GB"/>
    </w:rPr>
  </w:style>
  <w:style w:type="paragraph" w:customStyle="1" w:styleId="List1indenttext">
    <w:name w:val="List 1 indent text"/>
    <w:basedOn w:val="a0"/>
    <w:uiPriority w:val="99"/>
    <w:rsid w:val="004A6A6A"/>
    <w:pPr>
      <w:spacing w:after="120"/>
      <w:ind w:left="1134"/>
      <w:jc w:val="both"/>
    </w:pPr>
    <w:rPr>
      <w:szCs w:val="20"/>
      <w:lang w:eastAsia="en-GB"/>
    </w:rPr>
  </w:style>
  <w:style w:type="paragraph" w:customStyle="1" w:styleId="List1text">
    <w:name w:val="List 1 text"/>
    <w:basedOn w:val="a0"/>
    <w:uiPriority w:val="99"/>
    <w:rsid w:val="004A6A6A"/>
    <w:pPr>
      <w:spacing w:after="120"/>
      <w:ind w:left="567"/>
    </w:pPr>
    <w:rPr>
      <w:rFonts w:cs="Arial"/>
      <w:szCs w:val="22"/>
      <w:lang w:eastAsia="en-GB"/>
    </w:rPr>
  </w:style>
  <w:style w:type="character" w:customStyle="1" w:styleId="StyleFootnoteReference115ptBlack">
    <w:name w:val="Style Footnote Reference + 11.5 pt Black"/>
    <w:uiPriority w:val="99"/>
    <w:rsid w:val="004A6A6A"/>
    <w:rPr>
      <w:rFonts w:ascii="Arial" w:hAnsi="Arial" w:cs="Times New Roman"/>
      <w:color w:val="000000"/>
      <w:sz w:val="23"/>
      <w:vertAlign w:val="superscript"/>
    </w:rPr>
  </w:style>
  <w:style w:type="paragraph" w:customStyle="1" w:styleId="Table">
    <w:name w:val="Table_#"/>
    <w:basedOn w:val="a0"/>
    <w:next w:val="a0"/>
    <w:uiPriority w:val="99"/>
    <w:rsid w:val="004A6A6A"/>
    <w:pPr>
      <w:numPr>
        <w:numId w:val="28"/>
      </w:numPr>
      <w:spacing w:before="120" w:after="120"/>
      <w:jc w:val="center"/>
    </w:pPr>
    <w:rPr>
      <w:i/>
      <w:szCs w:val="20"/>
      <w:lang w:eastAsia="en-GB"/>
    </w:rPr>
  </w:style>
  <w:style w:type="paragraph" w:styleId="afb">
    <w:name w:val="Balloon Text"/>
    <w:basedOn w:val="a0"/>
    <w:link w:val="afc"/>
    <w:uiPriority w:val="99"/>
    <w:rsid w:val="00DF6EB4"/>
    <w:rPr>
      <w:rFonts w:ascii="Tahoma" w:hAnsi="Tahoma"/>
      <w:sz w:val="16"/>
      <w:szCs w:val="16"/>
      <w:lang/>
    </w:rPr>
  </w:style>
  <w:style w:type="character" w:customStyle="1" w:styleId="afc">
    <w:name w:val="吹き出し (文字)"/>
    <w:link w:val="afb"/>
    <w:uiPriority w:val="99"/>
    <w:locked/>
    <w:rsid w:val="004668B4"/>
    <w:rPr>
      <w:rFonts w:ascii="Tahoma" w:hAnsi="Tahoma" w:cs="Tahoma"/>
      <w:sz w:val="16"/>
      <w:szCs w:val="16"/>
      <w:lang w:eastAsia="en-US"/>
    </w:rPr>
  </w:style>
  <w:style w:type="paragraph" w:styleId="afd">
    <w:name w:val="Block Text"/>
    <w:basedOn w:val="a0"/>
    <w:uiPriority w:val="99"/>
    <w:rsid w:val="00DF6EB4"/>
    <w:pPr>
      <w:spacing w:after="120"/>
      <w:ind w:left="1440" w:right="1440"/>
      <w:jc w:val="center"/>
    </w:pPr>
    <w:rPr>
      <w:b/>
      <w:sz w:val="28"/>
      <w:szCs w:val="28"/>
    </w:rPr>
  </w:style>
  <w:style w:type="character" w:styleId="afe">
    <w:name w:val="annotation reference"/>
    <w:uiPriority w:val="99"/>
    <w:rsid w:val="00DF6EB4"/>
    <w:rPr>
      <w:rFonts w:cs="Times New Roman"/>
      <w:sz w:val="16"/>
      <w:szCs w:val="16"/>
    </w:rPr>
  </w:style>
  <w:style w:type="paragraph" w:styleId="aff">
    <w:name w:val="annotation text"/>
    <w:basedOn w:val="a0"/>
    <w:link w:val="aff0"/>
    <w:uiPriority w:val="99"/>
    <w:rsid w:val="00DF6EB4"/>
    <w:rPr>
      <w:sz w:val="24"/>
      <w:lang w:eastAsia="de-DE"/>
    </w:rPr>
  </w:style>
  <w:style w:type="character" w:customStyle="1" w:styleId="aff0">
    <w:name w:val="コメント文字列 (文字)"/>
    <w:link w:val="aff"/>
    <w:uiPriority w:val="99"/>
    <w:locked/>
    <w:rsid w:val="004668B4"/>
    <w:rPr>
      <w:rFonts w:ascii="Arial" w:hAnsi="Arial" w:cs="Times New Roman"/>
      <w:sz w:val="24"/>
      <w:szCs w:val="24"/>
      <w:lang w:eastAsia="de-DE"/>
    </w:rPr>
  </w:style>
  <w:style w:type="paragraph" w:styleId="aff1">
    <w:name w:val="Document Map"/>
    <w:basedOn w:val="a0"/>
    <w:link w:val="aff2"/>
    <w:uiPriority w:val="99"/>
    <w:rsid w:val="00DF6EB4"/>
    <w:pPr>
      <w:shd w:val="clear" w:color="auto" w:fill="000080"/>
    </w:pPr>
    <w:rPr>
      <w:rFonts w:ascii="Tahoma" w:hAnsi="Tahoma"/>
      <w:sz w:val="24"/>
      <w:lang w:val="de-DE" w:eastAsia="de-DE"/>
    </w:rPr>
  </w:style>
  <w:style w:type="character" w:customStyle="1" w:styleId="aff2">
    <w:name w:val="見出しマップ (文字)"/>
    <w:link w:val="aff1"/>
    <w:uiPriority w:val="99"/>
    <w:locked/>
    <w:rsid w:val="004668B4"/>
    <w:rPr>
      <w:rFonts w:ascii="Tahoma" w:hAnsi="Tahoma" w:cs="Times New Roman"/>
      <w:sz w:val="24"/>
      <w:szCs w:val="24"/>
      <w:shd w:val="clear" w:color="auto" w:fill="000080"/>
      <w:lang w:val="de-DE" w:eastAsia="de-DE"/>
    </w:rPr>
  </w:style>
  <w:style w:type="character" w:styleId="aff3">
    <w:name w:val="FollowedHyperlink"/>
    <w:uiPriority w:val="99"/>
    <w:rsid w:val="00DF6EB4"/>
    <w:rPr>
      <w:rFonts w:cs="Times New Roman"/>
      <w:color w:val="800080"/>
      <w:u w:val="single"/>
    </w:rPr>
  </w:style>
  <w:style w:type="paragraph" w:styleId="12">
    <w:name w:val="index 1"/>
    <w:basedOn w:val="a0"/>
    <w:next w:val="a0"/>
    <w:autoRedefine/>
    <w:uiPriority w:val="99"/>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29">
    <w:name w:val="index 2"/>
    <w:basedOn w:val="a0"/>
    <w:next w:val="a0"/>
    <w:autoRedefine/>
    <w:uiPriority w:val="99"/>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34">
    <w:name w:val="index 3"/>
    <w:basedOn w:val="a0"/>
    <w:next w:val="a0"/>
    <w:autoRedefine/>
    <w:uiPriority w:val="99"/>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42">
    <w:name w:val="index 4"/>
    <w:basedOn w:val="a0"/>
    <w:next w:val="a0"/>
    <w:autoRedefine/>
    <w:uiPriority w:val="99"/>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52">
    <w:name w:val="index 5"/>
    <w:basedOn w:val="a0"/>
    <w:next w:val="a0"/>
    <w:autoRedefine/>
    <w:uiPriority w:val="99"/>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62">
    <w:name w:val="index 6"/>
    <w:basedOn w:val="a0"/>
    <w:next w:val="a0"/>
    <w:autoRedefine/>
    <w:uiPriority w:val="99"/>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72">
    <w:name w:val="index 7"/>
    <w:basedOn w:val="a0"/>
    <w:next w:val="a0"/>
    <w:autoRedefine/>
    <w:uiPriority w:val="99"/>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aff4">
    <w:name w:val="index heading"/>
    <w:basedOn w:val="a0"/>
    <w:next w:val="12"/>
    <w:uiPriority w:val="99"/>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Web">
    <w:name w:val="Normal (Web)"/>
    <w:basedOn w:val="a0"/>
    <w:uiPriority w:val="99"/>
    <w:rsid w:val="00DF6EB4"/>
  </w:style>
  <w:style w:type="paragraph" w:customStyle="1" w:styleId="Tabletext">
    <w:name w:val="Table_text"/>
    <w:basedOn w:val="a0"/>
    <w:uiPriority w:val="99"/>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aff5">
    <w:name w:val="annotation subject"/>
    <w:basedOn w:val="aff"/>
    <w:next w:val="aff"/>
    <w:link w:val="aff6"/>
    <w:uiPriority w:val="99"/>
    <w:rsid w:val="00DF6EB4"/>
    <w:rPr>
      <w:b/>
      <w:bCs/>
      <w:lang w:eastAsia="en-US"/>
    </w:rPr>
  </w:style>
  <w:style w:type="character" w:customStyle="1" w:styleId="aff6">
    <w:name w:val="コメント内容 (文字)"/>
    <w:link w:val="aff5"/>
    <w:uiPriority w:val="99"/>
    <w:locked/>
    <w:rsid w:val="007578C8"/>
    <w:rPr>
      <w:rFonts w:ascii="Arial" w:hAnsi="Arial" w:cs="Times New Roman"/>
      <w:b/>
      <w:bCs/>
      <w:sz w:val="24"/>
      <w:szCs w:val="24"/>
      <w:lang w:eastAsia="en-US"/>
    </w:rPr>
  </w:style>
  <w:style w:type="character" w:styleId="aff7">
    <w:name w:val="Emphasis"/>
    <w:uiPriority w:val="99"/>
    <w:rsid w:val="00DF6EB4"/>
    <w:rPr>
      <w:rFonts w:cs="Times New Roman"/>
      <w:i/>
      <w:iCs/>
    </w:rPr>
  </w:style>
  <w:style w:type="character" w:styleId="HTML">
    <w:name w:val="HTML Cite"/>
    <w:uiPriority w:val="99"/>
    <w:rsid w:val="00DF6EB4"/>
    <w:rPr>
      <w:rFonts w:cs="Times New Roman"/>
      <w:i/>
      <w:iCs/>
    </w:rPr>
  </w:style>
  <w:style w:type="paragraph" w:customStyle="1" w:styleId="References">
    <w:name w:val="References"/>
    <w:basedOn w:val="a0"/>
    <w:uiPriority w:val="99"/>
    <w:rsid w:val="004A6A6A"/>
    <w:pPr>
      <w:numPr>
        <w:numId w:val="27"/>
      </w:numPr>
      <w:spacing w:after="120"/>
    </w:pPr>
    <w:rPr>
      <w:szCs w:val="20"/>
    </w:rPr>
  </w:style>
  <w:style w:type="paragraph" w:customStyle="1" w:styleId="Appendix">
    <w:name w:val="Appendix"/>
    <w:basedOn w:val="a0"/>
    <w:next w:val="1"/>
    <w:uiPriority w:val="99"/>
    <w:rsid w:val="00E22226"/>
    <w:pPr>
      <w:numPr>
        <w:numId w:val="8"/>
      </w:numPr>
      <w:tabs>
        <w:tab w:val="left" w:pos="1985"/>
      </w:tabs>
      <w:spacing w:before="120" w:after="240"/>
      <w:ind w:left="1985" w:hanging="1985"/>
    </w:pPr>
    <w:rPr>
      <w:b/>
      <w:sz w:val="28"/>
      <w:szCs w:val="28"/>
    </w:rPr>
  </w:style>
  <w:style w:type="paragraph" w:styleId="aff8">
    <w:name w:val="table of figures"/>
    <w:basedOn w:val="a0"/>
    <w:next w:val="a0"/>
    <w:uiPriority w:val="99"/>
    <w:rsid w:val="004A6A6A"/>
    <w:pPr>
      <w:tabs>
        <w:tab w:val="left" w:pos="1247"/>
        <w:tab w:val="right" w:pos="9639"/>
      </w:tabs>
      <w:spacing w:before="60" w:after="60"/>
      <w:ind w:left="1247" w:hanging="1247"/>
    </w:pPr>
    <w:rPr>
      <w:smallCaps/>
    </w:rPr>
  </w:style>
  <w:style w:type="paragraph" w:customStyle="1" w:styleId="equation">
    <w:name w:val="equation"/>
    <w:basedOn w:val="a0"/>
    <w:next w:val="a1"/>
    <w:uiPriority w:val="99"/>
    <w:rsid w:val="00DF6EB4"/>
    <w:pPr>
      <w:keepNext/>
      <w:numPr>
        <w:numId w:val="9"/>
      </w:numPr>
      <w:tabs>
        <w:tab w:val="left" w:pos="142"/>
      </w:tabs>
      <w:spacing w:after="120"/>
      <w:jc w:val="right"/>
    </w:pPr>
  </w:style>
  <w:style w:type="paragraph" w:customStyle="1" w:styleId="Default">
    <w:name w:val="Default"/>
    <w:uiPriority w:val="99"/>
    <w:rsid w:val="007925D9"/>
    <w:pPr>
      <w:autoSpaceDE w:val="0"/>
      <w:autoSpaceDN w:val="0"/>
      <w:adjustRightInd w:val="0"/>
    </w:pPr>
    <w:rPr>
      <w:rFonts w:ascii="Arial" w:hAnsi="Arial" w:cs="Arial"/>
      <w:color w:val="000000"/>
      <w:sz w:val="24"/>
      <w:szCs w:val="24"/>
      <w:lang w:val="en-AU" w:eastAsia="en-AU"/>
    </w:rPr>
  </w:style>
  <w:style w:type="paragraph" w:customStyle="1" w:styleId="ActionIALA">
    <w:name w:val="Action IALA"/>
    <w:basedOn w:val="a0"/>
    <w:next w:val="a0"/>
    <w:uiPriority w:val="99"/>
    <w:rsid w:val="004A6A6A"/>
    <w:pPr>
      <w:spacing w:before="120" w:after="120"/>
      <w:jc w:val="both"/>
    </w:pPr>
    <w:rPr>
      <w:rFonts w:cs="Arial"/>
      <w:i/>
      <w:iCs/>
      <w:szCs w:val="22"/>
    </w:rPr>
  </w:style>
  <w:style w:type="paragraph" w:customStyle="1" w:styleId="ActionItem">
    <w:name w:val="Action Item"/>
    <w:basedOn w:val="a0"/>
    <w:next w:val="a0"/>
    <w:uiPriority w:val="99"/>
    <w:rsid w:val="004A6A6A"/>
    <w:pPr>
      <w:spacing w:before="240" w:after="240"/>
    </w:pPr>
    <w:rPr>
      <w:i/>
      <w:sz w:val="24"/>
    </w:rPr>
  </w:style>
  <w:style w:type="paragraph" w:customStyle="1" w:styleId="ActionMember">
    <w:name w:val="Action Member"/>
    <w:basedOn w:val="a0"/>
    <w:next w:val="a0"/>
    <w:uiPriority w:val="99"/>
    <w:rsid w:val="004A6A6A"/>
    <w:pPr>
      <w:spacing w:after="120"/>
      <w:jc w:val="both"/>
    </w:pPr>
    <w:rPr>
      <w:i/>
      <w:iCs/>
      <w:lang w:eastAsia="ja-JP"/>
    </w:rPr>
  </w:style>
  <w:style w:type="paragraph" w:customStyle="1" w:styleId="Agenda">
    <w:name w:val="Agenda"/>
    <w:basedOn w:val="a0"/>
    <w:uiPriority w:val="99"/>
    <w:rsid w:val="004A6A6A"/>
    <w:pPr>
      <w:tabs>
        <w:tab w:val="left" w:pos="5670"/>
      </w:tabs>
      <w:spacing w:after="120"/>
      <w:jc w:val="both"/>
    </w:pPr>
  </w:style>
  <w:style w:type="paragraph" w:customStyle="1" w:styleId="AgendaItem">
    <w:name w:val="Agenda Item"/>
    <w:basedOn w:val="a0"/>
    <w:uiPriority w:val="99"/>
    <w:rsid w:val="004A6A6A"/>
    <w:pPr>
      <w:numPr>
        <w:numId w:val="12"/>
      </w:numPr>
      <w:tabs>
        <w:tab w:val="left" w:pos="1985"/>
      </w:tabs>
      <w:spacing w:before="240" w:after="240"/>
      <w:jc w:val="both"/>
    </w:pPr>
    <w:rPr>
      <w:b/>
      <w:sz w:val="24"/>
    </w:rPr>
  </w:style>
  <w:style w:type="paragraph" w:customStyle="1" w:styleId="Annex">
    <w:name w:val="Annex"/>
    <w:basedOn w:val="1"/>
    <w:next w:val="a0"/>
    <w:uiPriority w:val="99"/>
    <w:rsid w:val="004A6A6A"/>
    <w:pPr>
      <w:numPr>
        <w:numId w:val="13"/>
      </w:numPr>
      <w:tabs>
        <w:tab w:val="left" w:pos="1701"/>
      </w:tabs>
      <w:jc w:val="both"/>
    </w:pPr>
    <w:rPr>
      <w:kern w:val="0"/>
      <w:lang w:eastAsia="en-GB"/>
    </w:rPr>
  </w:style>
  <w:style w:type="paragraph" w:customStyle="1" w:styleId="AnnexFigure">
    <w:name w:val="Annex Figure"/>
    <w:basedOn w:val="a0"/>
    <w:next w:val="a0"/>
    <w:uiPriority w:val="99"/>
    <w:rsid w:val="004A6A6A"/>
    <w:pPr>
      <w:numPr>
        <w:numId w:val="14"/>
      </w:numPr>
      <w:spacing w:before="120" w:after="120"/>
      <w:jc w:val="center"/>
    </w:pPr>
    <w:rPr>
      <w:i/>
    </w:rPr>
  </w:style>
  <w:style w:type="paragraph" w:customStyle="1" w:styleId="AnnexHeading1">
    <w:name w:val="Annex Heading 1"/>
    <w:basedOn w:val="a0"/>
    <w:next w:val="a1"/>
    <w:uiPriority w:val="99"/>
    <w:rsid w:val="004A6A6A"/>
    <w:pPr>
      <w:numPr>
        <w:numId w:val="15"/>
      </w:numPr>
      <w:spacing w:before="120" w:after="120"/>
    </w:pPr>
    <w:rPr>
      <w:rFonts w:cs="Arial"/>
      <w:b/>
      <w:caps/>
      <w:sz w:val="24"/>
      <w:lang w:eastAsia="en-GB"/>
    </w:rPr>
  </w:style>
  <w:style w:type="paragraph" w:customStyle="1" w:styleId="AnnexHeading2">
    <w:name w:val="Annex Heading 2"/>
    <w:basedOn w:val="a0"/>
    <w:next w:val="a1"/>
    <w:uiPriority w:val="99"/>
    <w:rsid w:val="004A6A6A"/>
    <w:pPr>
      <w:numPr>
        <w:ilvl w:val="1"/>
        <w:numId w:val="15"/>
      </w:numPr>
      <w:spacing w:before="120" w:after="120"/>
    </w:pPr>
    <w:rPr>
      <w:rFonts w:cs="Arial"/>
      <w:b/>
      <w:szCs w:val="22"/>
    </w:rPr>
  </w:style>
  <w:style w:type="paragraph" w:customStyle="1" w:styleId="AnnexHeading3">
    <w:name w:val="Annex Heading 3"/>
    <w:basedOn w:val="a0"/>
    <w:next w:val="a0"/>
    <w:uiPriority w:val="99"/>
    <w:rsid w:val="004A6A6A"/>
    <w:pPr>
      <w:numPr>
        <w:ilvl w:val="2"/>
        <w:numId w:val="15"/>
      </w:numPr>
      <w:spacing w:before="120" w:after="120"/>
    </w:pPr>
    <w:rPr>
      <w:rFonts w:cs="Arial"/>
      <w:lang w:eastAsia="en-GB"/>
    </w:rPr>
  </w:style>
  <w:style w:type="paragraph" w:customStyle="1" w:styleId="AnnexHeading4">
    <w:name w:val="Annex Heading 4"/>
    <w:basedOn w:val="a0"/>
    <w:next w:val="a1"/>
    <w:uiPriority w:val="99"/>
    <w:rsid w:val="004A6A6A"/>
    <w:pPr>
      <w:numPr>
        <w:ilvl w:val="3"/>
        <w:numId w:val="15"/>
      </w:numPr>
      <w:spacing w:before="120" w:after="120"/>
    </w:pPr>
    <w:rPr>
      <w:rFonts w:cs="Arial"/>
      <w:lang w:eastAsia="en-GB"/>
    </w:rPr>
  </w:style>
  <w:style w:type="paragraph" w:customStyle="1" w:styleId="AnnexTable">
    <w:name w:val="Annex Table"/>
    <w:basedOn w:val="a0"/>
    <w:next w:val="a0"/>
    <w:uiPriority w:val="99"/>
    <w:rsid w:val="004A6A6A"/>
    <w:pPr>
      <w:numPr>
        <w:numId w:val="16"/>
      </w:numPr>
      <w:tabs>
        <w:tab w:val="left" w:pos="1418"/>
      </w:tabs>
      <w:spacing w:before="120" w:after="120"/>
      <w:jc w:val="center"/>
    </w:pPr>
    <w:rPr>
      <w:i/>
    </w:rPr>
  </w:style>
  <w:style w:type="paragraph" w:customStyle="1" w:styleId="AppendixHeading1">
    <w:name w:val="Appendix Heading 1"/>
    <w:basedOn w:val="a0"/>
    <w:next w:val="a1"/>
    <w:uiPriority w:val="99"/>
    <w:rsid w:val="004A6A6A"/>
    <w:pPr>
      <w:numPr>
        <w:numId w:val="17"/>
      </w:numPr>
      <w:spacing w:before="120" w:after="120"/>
    </w:pPr>
    <w:rPr>
      <w:rFonts w:cs="Arial"/>
      <w:b/>
      <w:caps/>
      <w:sz w:val="24"/>
      <w:lang w:eastAsia="en-GB"/>
    </w:rPr>
  </w:style>
  <w:style w:type="paragraph" w:customStyle="1" w:styleId="AppendixHeading2">
    <w:name w:val="Appendix Heading 2"/>
    <w:basedOn w:val="a0"/>
    <w:next w:val="a1"/>
    <w:uiPriority w:val="99"/>
    <w:rsid w:val="004A6A6A"/>
    <w:pPr>
      <w:numPr>
        <w:ilvl w:val="1"/>
        <w:numId w:val="17"/>
      </w:numPr>
      <w:spacing w:before="120" w:after="120"/>
    </w:pPr>
    <w:rPr>
      <w:rFonts w:cs="Arial"/>
      <w:b/>
      <w:szCs w:val="22"/>
    </w:rPr>
  </w:style>
  <w:style w:type="paragraph" w:customStyle="1" w:styleId="AppendixHeading3">
    <w:name w:val="Appendix Heading 3"/>
    <w:basedOn w:val="a0"/>
    <w:next w:val="a0"/>
    <w:uiPriority w:val="99"/>
    <w:rsid w:val="004A6A6A"/>
    <w:pPr>
      <w:numPr>
        <w:ilvl w:val="2"/>
        <w:numId w:val="17"/>
      </w:numPr>
      <w:spacing w:before="120" w:after="120"/>
    </w:pPr>
    <w:rPr>
      <w:rFonts w:cs="Arial"/>
      <w:lang w:eastAsia="en-GB"/>
    </w:rPr>
  </w:style>
  <w:style w:type="paragraph" w:customStyle="1" w:styleId="AppendixHeading4">
    <w:name w:val="Appendix Heading 4"/>
    <w:basedOn w:val="a0"/>
    <w:next w:val="a1"/>
    <w:uiPriority w:val="99"/>
    <w:rsid w:val="004A6A6A"/>
    <w:pPr>
      <w:numPr>
        <w:ilvl w:val="3"/>
        <w:numId w:val="17"/>
      </w:numPr>
      <w:spacing w:before="120" w:after="120"/>
    </w:pPr>
    <w:rPr>
      <w:rFonts w:cs="Arial"/>
      <w:lang w:eastAsia="en-GB"/>
    </w:rPr>
  </w:style>
  <w:style w:type="paragraph" w:customStyle="1" w:styleId="List1indent1">
    <w:name w:val="List 1 indent 1"/>
    <w:basedOn w:val="a0"/>
    <w:uiPriority w:val="99"/>
    <w:rsid w:val="004A6A6A"/>
    <w:pPr>
      <w:numPr>
        <w:ilvl w:val="1"/>
        <w:numId w:val="24"/>
      </w:numPr>
      <w:spacing w:after="120"/>
      <w:jc w:val="both"/>
    </w:pPr>
    <w:rPr>
      <w:rFonts w:cs="Arial"/>
      <w:szCs w:val="22"/>
      <w:lang w:eastAsia="en-GB"/>
    </w:rPr>
  </w:style>
  <w:style w:type="paragraph" w:customStyle="1" w:styleId="List1indent1text">
    <w:name w:val="List 1 indent 1 text"/>
    <w:basedOn w:val="a0"/>
    <w:uiPriority w:val="99"/>
    <w:rsid w:val="004A6A6A"/>
    <w:pPr>
      <w:spacing w:after="120"/>
      <w:ind w:left="1134"/>
      <w:jc w:val="both"/>
    </w:pPr>
    <w:rPr>
      <w:rFonts w:cs="Arial"/>
      <w:szCs w:val="22"/>
      <w:lang w:eastAsia="fr-FR"/>
    </w:rPr>
  </w:style>
  <w:style w:type="paragraph" w:customStyle="1" w:styleId="Maintext">
    <w:name w:val="Main text"/>
    <w:basedOn w:val="a0"/>
    <w:uiPriority w:val="99"/>
    <w:rsid w:val="004A6A6A"/>
    <w:pPr>
      <w:suppressAutoHyphens/>
      <w:spacing w:after="120"/>
      <w:jc w:val="both"/>
    </w:pPr>
  </w:style>
  <w:style w:type="paragraph" w:customStyle="1" w:styleId="MainTitle">
    <w:name w:val="Main Title"/>
    <w:basedOn w:val="a0"/>
    <w:next w:val="1"/>
    <w:uiPriority w:val="99"/>
    <w:rsid w:val="004A6A6A"/>
    <w:pPr>
      <w:tabs>
        <w:tab w:val="left" w:pos="2268"/>
      </w:tabs>
      <w:suppressAutoHyphens/>
      <w:spacing w:after="360"/>
    </w:pPr>
    <w:rPr>
      <w:b/>
      <w:spacing w:val="-2"/>
      <w:sz w:val="36"/>
    </w:rPr>
  </w:style>
  <w:style w:type="numbering" w:styleId="a">
    <w:name w:val="Outline List 3"/>
    <w:basedOn w:val="a5"/>
    <w:uiPriority w:val="99"/>
    <w:semiHidden/>
    <w:unhideWhenUsed/>
    <w:locked/>
    <w:rsid w:val="006949DF"/>
    <w:pPr>
      <w:numPr>
        <w:numId w:val="18"/>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ArticleSection"/>
    <w:pPr>
      <w:numPr>
        <w:numId w:val="18"/>
      </w:numPr>
    </w:pPr>
  </w:style>
  <w:style w:type="numbering" w:customStyle="1" w:styleId="Heading2Char">
    <w:name w:val="a"/>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ala-aism.org" TargetMode="External"/><Relationship Id="rId4" Type="http://schemas.openxmlformats.org/officeDocument/2006/relationships/settings" Target="settings.xml"/><Relationship Id="rId9" Type="http://schemas.openxmlformats.org/officeDocument/2006/relationships/hyperlink" Target="mailto:iala-aism@wanadoo.fr"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ke\Desktop\Forms%20&amp;%20Templates\Recommendation%20Template_16Dec0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B9D584-35FF-4638-867B-4C82D8254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Template_16Dec08.dotx</Template>
  <TotalTime>39</TotalTime>
  <Pages>9</Pages>
  <Words>2824</Words>
  <Characters>16102</Characters>
  <Application>Microsoft Office Word</Application>
  <DocSecurity>0</DocSecurity>
  <Lines>134</Lines>
  <Paragraphs>37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Recommendation Template</vt:lpstr>
      <vt:lpstr>Recommendation Template</vt:lpstr>
    </vt:vector>
  </TitlesOfParts>
  <Company/>
  <LinksUpToDate>false</LinksUpToDate>
  <CharactersWithSpaces>18889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Mike Hadley</dc:creator>
  <cp:lastModifiedBy>lighthouse</cp:lastModifiedBy>
  <cp:revision>7</cp:revision>
  <cp:lastPrinted>2010-03-24T08:25:00Z</cp:lastPrinted>
  <dcterms:created xsi:type="dcterms:W3CDTF">2012-11-13T00:23:00Z</dcterms:created>
  <dcterms:modified xsi:type="dcterms:W3CDTF">2012-11-13T04:31:00Z</dcterms:modified>
</cp:coreProperties>
</file>